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115" w:rsidRPr="00FA3EE2" w:rsidRDefault="00131115" w:rsidP="00131115">
      <w:pPr>
        <w:spacing w:before="100" w:after="100"/>
        <w:jc w:val="center"/>
        <w:rPr>
          <w:rFonts w:ascii="Times New Roman" w:hAnsi="Times New Roman"/>
          <w:b/>
          <w:sz w:val="28"/>
          <w:lang w:val="lt-LT"/>
        </w:rPr>
      </w:pPr>
      <w:r w:rsidRPr="00FA3EE2">
        <w:rPr>
          <w:rFonts w:ascii="Times New Roman" w:hAnsi="Times New Roman"/>
          <w:b/>
          <w:sz w:val="28"/>
          <w:lang w:val="lt-LT"/>
        </w:rPr>
        <w:t>Lietuvos Respublikos užsienio reikalų ministerijos,</w:t>
      </w:r>
    </w:p>
    <w:p w:rsidR="00131115" w:rsidRPr="00FA3EE2" w:rsidRDefault="00131115" w:rsidP="00131115">
      <w:pPr>
        <w:spacing w:before="100" w:after="100"/>
        <w:jc w:val="center"/>
        <w:rPr>
          <w:rFonts w:ascii="Times New Roman" w:hAnsi="Times New Roman"/>
          <w:b/>
          <w:sz w:val="28"/>
          <w:lang w:val="lt-LT"/>
        </w:rPr>
      </w:pPr>
      <w:r w:rsidRPr="00FA3EE2">
        <w:rPr>
          <w:rFonts w:ascii="Times New Roman" w:hAnsi="Times New Roman"/>
          <w:b/>
          <w:bCs/>
          <w:sz w:val="28"/>
          <w:szCs w:val="28"/>
          <w:lang w:val="lt-LT" w:eastAsia="uk-UA"/>
        </w:rPr>
        <w:t xml:space="preserve">Žitomiro miesto savivaldybės </w:t>
      </w:r>
      <w:r w:rsidRPr="00FA3EE2">
        <w:rPr>
          <w:rFonts w:ascii="Times New Roman" w:hAnsi="Times New Roman"/>
          <w:b/>
          <w:sz w:val="28"/>
          <w:lang w:val="lt-LT"/>
        </w:rPr>
        <w:t>administracijos ir</w:t>
      </w:r>
    </w:p>
    <w:p w:rsidR="00131115" w:rsidRPr="00FA3EE2" w:rsidRDefault="00131115" w:rsidP="00131115">
      <w:pPr>
        <w:spacing w:before="100" w:after="100"/>
        <w:jc w:val="center"/>
        <w:rPr>
          <w:rFonts w:ascii="Times New Roman" w:hAnsi="Times New Roman"/>
          <w:b/>
          <w:sz w:val="28"/>
          <w:lang w:val="lt-LT"/>
        </w:rPr>
      </w:pPr>
      <w:r w:rsidRPr="00FA3EE2">
        <w:rPr>
          <w:rFonts w:ascii="Times New Roman" w:hAnsi="Times New Roman"/>
          <w:b/>
          <w:sz w:val="28"/>
          <w:lang w:val="lt-LT"/>
        </w:rPr>
        <w:t>Ukrainos valstybinės infrastruktūros atkūrimo ir plėtros agentūros</w:t>
      </w:r>
    </w:p>
    <w:p w:rsidR="00131115" w:rsidRPr="00FA3EE2" w:rsidRDefault="00131115" w:rsidP="00131115">
      <w:pPr>
        <w:jc w:val="center"/>
        <w:rPr>
          <w:rFonts w:ascii="Times New Roman" w:hAnsi="Times New Roman"/>
          <w:lang w:val="lt-LT"/>
        </w:rPr>
      </w:pPr>
      <w:r w:rsidRPr="00FA3EE2">
        <w:rPr>
          <w:rFonts w:ascii="Times New Roman" w:hAnsi="Times New Roman"/>
          <w:b/>
          <w:sz w:val="28"/>
          <w:lang w:val="lt-LT"/>
        </w:rPr>
        <w:t>memorandumas dėl bendradarbiavimo</w:t>
      </w:r>
    </w:p>
    <w:p w:rsidR="00131115" w:rsidRPr="00131115" w:rsidRDefault="00131115" w:rsidP="00131115">
      <w:pPr>
        <w:jc w:val="center"/>
        <w:rPr>
          <w:rFonts w:ascii="Times New Roman" w:hAnsi="Times New Roman"/>
          <w:b/>
          <w:sz w:val="28"/>
          <w:lang w:val="lt-LT"/>
        </w:rPr>
      </w:pPr>
      <w:r w:rsidRPr="00131115">
        <w:rPr>
          <w:rFonts w:ascii="Times New Roman" w:hAnsi="Times New Roman"/>
          <w:b/>
          <w:sz w:val="28"/>
          <w:lang w:val="lt-LT"/>
        </w:rPr>
        <w:t>Меморандум про взаєморозуміння</w:t>
      </w:r>
    </w:p>
    <w:p w:rsidR="00131115" w:rsidRPr="00131115" w:rsidRDefault="00131115" w:rsidP="00131115">
      <w:pPr>
        <w:jc w:val="center"/>
        <w:rPr>
          <w:rFonts w:ascii="Times New Roman" w:hAnsi="Times New Roman"/>
          <w:b/>
          <w:sz w:val="28"/>
          <w:lang w:val="lt-LT"/>
        </w:rPr>
      </w:pPr>
      <w:r w:rsidRPr="00FA3EE2">
        <w:rPr>
          <w:rFonts w:ascii="Times New Roman" w:hAnsi="Times New Roman"/>
          <w:b/>
          <w:sz w:val="28"/>
          <w:lang w:val="lt-LT"/>
        </w:rPr>
        <w:t>М</w:t>
      </w:r>
      <w:r w:rsidRPr="00131115">
        <w:rPr>
          <w:rFonts w:ascii="Times New Roman" w:hAnsi="Times New Roman"/>
          <w:b/>
          <w:sz w:val="28"/>
          <w:lang w:val="lt-LT"/>
        </w:rPr>
        <w:t>іж</w:t>
      </w:r>
    </w:p>
    <w:p w:rsidR="00131115" w:rsidRPr="00131115" w:rsidRDefault="00131115" w:rsidP="00131115">
      <w:pPr>
        <w:jc w:val="center"/>
        <w:rPr>
          <w:rFonts w:ascii="Times New Roman" w:hAnsi="Times New Roman"/>
          <w:b/>
          <w:sz w:val="28"/>
          <w:lang w:val="lt-LT"/>
        </w:rPr>
      </w:pPr>
      <w:r w:rsidRPr="00131115">
        <w:rPr>
          <w:rFonts w:ascii="Times New Roman" w:hAnsi="Times New Roman"/>
          <w:b/>
          <w:sz w:val="28"/>
          <w:lang w:val="lt-LT"/>
        </w:rPr>
        <w:t>Міністерство</w:t>
      </w:r>
      <w:r w:rsidR="005125AC">
        <w:rPr>
          <w:rFonts w:ascii="Times New Roman" w:hAnsi="Times New Roman"/>
          <w:b/>
          <w:sz w:val="28"/>
          <w:lang w:val="uk-UA"/>
        </w:rPr>
        <w:t>м</w:t>
      </w:r>
      <w:r w:rsidRPr="00131115">
        <w:rPr>
          <w:rFonts w:ascii="Times New Roman" w:hAnsi="Times New Roman"/>
          <w:b/>
          <w:sz w:val="28"/>
          <w:lang w:val="lt-LT"/>
        </w:rPr>
        <w:t xml:space="preserve"> закордонних справ Литовської Республіки,</w:t>
      </w:r>
    </w:p>
    <w:p w:rsidR="00131115" w:rsidRPr="00131115" w:rsidRDefault="005125AC" w:rsidP="00131115">
      <w:pPr>
        <w:jc w:val="center"/>
        <w:rPr>
          <w:rFonts w:ascii="Times New Roman" w:hAnsi="Times New Roman"/>
          <w:b/>
          <w:sz w:val="28"/>
          <w:lang w:val="lt-LT"/>
        </w:rPr>
      </w:pPr>
      <w:r>
        <w:rPr>
          <w:rFonts w:ascii="Times New Roman" w:hAnsi="Times New Roman"/>
          <w:b/>
          <w:sz w:val="28"/>
          <w:lang w:val="uk-UA"/>
        </w:rPr>
        <w:t>Житомирською міською радою</w:t>
      </w:r>
      <w:r w:rsidR="00131115" w:rsidRPr="00131115">
        <w:rPr>
          <w:rFonts w:ascii="Times New Roman" w:hAnsi="Times New Roman"/>
          <w:b/>
          <w:sz w:val="28"/>
          <w:lang w:val="lt-LT"/>
        </w:rPr>
        <w:t xml:space="preserve"> та</w:t>
      </w:r>
    </w:p>
    <w:p w:rsidR="00131115" w:rsidRPr="00131115" w:rsidRDefault="00131115" w:rsidP="00131115">
      <w:pPr>
        <w:jc w:val="center"/>
        <w:rPr>
          <w:rFonts w:ascii="Times New Roman" w:hAnsi="Times New Roman"/>
          <w:b/>
          <w:sz w:val="28"/>
          <w:lang w:val="lt-LT"/>
        </w:rPr>
      </w:pPr>
      <w:r w:rsidRPr="00131115">
        <w:rPr>
          <w:rFonts w:ascii="Times New Roman" w:hAnsi="Times New Roman"/>
          <w:b/>
          <w:sz w:val="28"/>
          <w:lang w:val="lt-LT"/>
        </w:rPr>
        <w:t>Державн</w:t>
      </w:r>
      <w:proofErr w:type="spellStart"/>
      <w:r w:rsidR="005125AC">
        <w:rPr>
          <w:rFonts w:ascii="Times New Roman" w:hAnsi="Times New Roman"/>
          <w:b/>
          <w:sz w:val="28"/>
          <w:lang w:val="uk-UA"/>
        </w:rPr>
        <w:t>им</w:t>
      </w:r>
      <w:proofErr w:type="spellEnd"/>
      <w:r w:rsidRPr="00131115">
        <w:rPr>
          <w:rFonts w:ascii="Times New Roman" w:hAnsi="Times New Roman"/>
          <w:b/>
          <w:sz w:val="28"/>
          <w:lang w:val="lt-LT"/>
        </w:rPr>
        <w:t xml:space="preserve"> аген</w:t>
      </w:r>
      <w:proofErr w:type="spellStart"/>
      <w:r w:rsidR="005125AC">
        <w:rPr>
          <w:rFonts w:ascii="Times New Roman" w:hAnsi="Times New Roman"/>
          <w:b/>
          <w:sz w:val="28"/>
          <w:lang w:val="uk-UA"/>
        </w:rPr>
        <w:t>тством</w:t>
      </w:r>
      <w:proofErr w:type="spellEnd"/>
      <w:r w:rsidRPr="00131115">
        <w:rPr>
          <w:rFonts w:ascii="Times New Roman" w:hAnsi="Times New Roman"/>
          <w:b/>
          <w:sz w:val="28"/>
          <w:lang w:val="lt-LT"/>
        </w:rPr>
        <w:t xml:space="preserve"> відновлення та розвитку інфраструктури України</w:t>
      </w:r>
    </w:p>
    <w:p w:rsidR="00131115" w:rsidRPr="00125481" w:rsidRDefault="00131115">
      <w:pPr>
        <w:rPr>
          <w:rFonts w:ascii="Times New Roman" w:hAnsi="Times New Roman"/>
          <w:lang w:val="ru-RU"/>
        </w:rPr>
      </w:pPr>
    </w:p>
    <w:tbl>
      <w:tblPr>
        <w:tblStyle w:val="ac"/>
        <w:tblW w:w="0" w:type="auto"/>
        <w:tblLook w:val="04A0"/>
      </w:tblPr>
      <w:tblGrid>
        <w:gridCol w:w="4814"/>
        <w:gridCol w:w="4814"/>
      </w:tblGrid>
      <w:tr w:rsidR="00131115" w:rsidRPr="00582910" w:rsidTr="00131115">
        <w:tc>
          <w:tcPr>
            <w:tcW w:w="4814" w:type="dxa"/>
          </w:tcPr>
          <w:p w:rsidR="00131115" w:rsidRPr="00FA3EE2" w:rsidRDefault="00131115" w:rsidP="00131115">
            <w:pPr>
              <w:spacing w:after="120" w:line="240" w:lineRule="auto"/>
              <w:ind w:firstLine="709"/>
              <w:jc w:val="both"/>
              <w:rPr>
                <w:rFonts w:ascii="Times New Roman" w:hAnsi="Times New Roman"/>
                <w:lang w:val="lt-LT"/>
              </w:rPr>
            </w:pPr>
            <w:r w:rsidRPr="00FA3EE2">
              <w:rPr>
                <w:rFonts w:ascii="Times New Roman" w:hAnsi="Times New Roman"/>
                <w:lang w:val="lt-LT"/>
              </w:rPr>
              <w:t>Lietuvos Respublikos užsienio reikalų ministerija</w:t>
            </w:r>
            <w:r w:rsidR="006D7D84">
              <w:rPr>
                <w:rFonts w:ascii="Times New Roman" w:hAnsi="Times New Roman"/>
                <w:lang w:val="lt-LT"/>
              </w:rPr>
              <w:t xml:space="preserve"> (toliau – URM)</w:t>
            </w:r>
            <w:r w:rsidRPr="00FA3EE2">
              <w:rPr>
                <w:rFonts w:ascii="Times New Roman" w:hAnsi="Times New Roman"/>
                <w:lang w:val="lt-LT"/>
              </w:rPr>
              <w:t>, Žitomiro miesto savivaldybės administracija ir Ukrainos valstybinė infrastruktūros atkūrimo ir plėtros agentūr</w:t>
            </w:r>
            <w:r w:rsidR="00125481">
              <w:rPr>
                <w:rFonts w:ascii="Times New Roman" w:hAnsi="Times New Roman"/>
                <w:lang w:val="lt-LT"/>
              </w:rPr>
              <w:t>a</w:t>
            </w:r>
            <w:r w:rsidRPr="00FA3EE2">
              <w:rPr>
                <w:rFonts w:ascii="Times New Roman" w:hAnsi="Times New Roman"/>
                <w:lang w:val="lt-LT"/>
              </w:rPr>
              <w:t xml:space="preserve"> (toliau kartu vadinamos „Dalyvės“), </w:t>
            </w:r>
          </w:p>
          <w:p w:rsidR="00131115" w:rsidRDefault="00131115" w:rsidP="00131115">
            <w:pPr>
              <w:spacing w:line="240" w:lineRule="auto"/>
              <w:ind w:firstLine="709"/>
              <w:jc w:val="both"/>
              <w:rPr>
                <w:rFonts w:ascii="Times New Roman" w:hAnsi="Times New Roman"/>
                <w:lang w:val="lt-LT"/>
              </w:rPr>
            </w:pPr>
          </w:p>
          <w:p w:rsidR="00084B59" w:rsidRDefault="00084B59" w:rsidP="00131115">
            <w:pPr>
              <w:spacing w:line="240" w:lineRule="auto"/>
              <w:ind w:firstLine="709"/>
              <w:jc w:val="both"/>
              <w:rPr>
                <w:rFonts w:ascii="Times New Roman" w:hAnsi="Times New Roman"/>
                <w:lang w:val="lt-LT"/>
              </w:rPr>
            </w:pPr>
          </w:p>
          <w:p w:rsidR="00084B59" w:rsidRPr="00FA3EE2" w:rsidRDefault="00084B59" w:rsidP="00131115">
            <w:pPr>
              <w:spacing w:line="240" w:lineRule="auto"/>
              <w:ind w:firstLine="709"/>
              <w:jc w:val="both"/>
              <w:rPr>
                <w:rFonts w:ascii="Times New Roman" w:hAnsi="Times New Roman"/>
                <w:lang w:val="lt-LT"/>
              </w:rPr>
            </w:pPr>
          </w:p>
          <w:p w:rsidR="00131115" w:rsidRPr="00FA3EE2" w:rsidRDefault="00131115" w:rsidP="00131115">
            <w:pPr>
              <w:spacing w:line="240" w:lineRule="auto"/>
              <w:ind w:firstLine="709"/>
              <w:jc w:val="both"/>
              <w:rPr>
                <w:rFonts w:ascii="Times New Roman" w:hAnsi="Times New Roman"/>
                <w:lang w:val="lt-LT"/>
              </w:rPr>
            </w:pPr>
            <w:r w:rsidRPr="00FA3EE2">
              <w:rPr>
                <w:rFonts w:ascii="Times New Roman" w:hAnsi="Times New Roman"/>
                <w:lang w:val="lt-LT"/>
              </w:rPr>
              <w:t>pripažindamos neatidėliotiną būtinybę visapusiškai atkurti ir atstatyti Ukrainą, ypač švietimo sektorių, dėl plataus masto Rusijos agresijos karo prieš Ukrainą,</w:t>
            </w:r>
          </w:p>
          <w:p w:rsidR="00131115" w:rsidRPr="00FA3EE2" w:rsidRDefault="00131115" w:rsidP="00131115">
            <w:pPr>
              <w:spacing w:line="240" w:lineRule="auto"/>
              <w:ind w:firstLine="709"/>
              <w:jc w:val="both"/>
              <w:rPr>
                <w:rFonts w:ascii="Times New Roman" w:hAnsi="Times New Roman"/>
                <w:lang w:val="lt-LT"/>
              </w:rPr>
            </w:pPr>
          </w:p>
          <w:p w:rsidR="00131115" w:rsidRPr="00FA3EE2" w:rsidRDefault="00131115" w:rsidP="00131115">
            <w:pPr>
              <w:spacing w:line="240" w:lineRule="auto"/>
              <w:ind w:firstLine="709"/>
              <w:jc w:val="both"/>
              <w:rPr>
                <w:rFonts w:ascii="Times New Roman" w:hAnsi="Times New Roman"/>
                <w:lang w:val="lt-LT"/>
              </w:rPr>
            </w:pPr>
            <w:bookmarkStart w:id="0" w:name="_Hlk201938329"/>
          </w:p>
          <w:p w:rsidR="00131115" w:rsidRPr="00FA3EE2" w:rsidRDefault="00131115" w:rsidP="00131115">
            <w:pPr>
              <w:spacing w:line="240" w:lineRule="auto"/>
              <w:ind w:firstLine="709"/>
              <w:jc w:val="both"/>
              <w:rPr>
                <w:rFonts w:ascii="Times New Roman" w:hAnsi="Times New Roman"/>
                <w:lang w:val="lt-LT"/>
              </w:rPr>
            </w:pPr>
          </w:p>
          <w:p w:rsidR="00131115" w:rsidRPr="00FA3EE2" w:rsidRDefault="00131115" w:rsidP="00131115">
            <w:pPr>
              <w:spacing w:line="240" w:lineRule="auto"/>
              <w:ind w:firstLine="709"/>
              <w:jc w:val="both"/>
              <w:rPr>
                <w:rFonts w:ascii="Times New Roman" w:hAnsi="Times New Roman"/>
                <w:lang w:val="lt-LT"/>
              </w:rPr>
            </w:pPr>
            <w:r w:rsidRPr="00FA3EE2">
              <w:rPr>
                <w:rFonts w:ascii="Times New Roman" w:hAnsi="Times New Roman"/>
                <w:lang w:val="lt-LT"/>
              </w:rPr>
              <w:t>pripažindamos bendrąsias vertybes – partnerystę, atsparumą ir inovacijas, taip pat įtraukiosios, modernios ir ateičiai pritaikytos švietimo aplinkos kūrimo svarbą,</w:t>
            </w:r>
            <w:bookmarkEnd w:id="0"/>
          </w:p>
          <w:p w:rsidR="00131115" w:rsidRPr="00FA3EE2" w:rsidRDefault="00131115" w:rsidP="00131115">
            <w:pPr>
              <w:spacing w:line="240" w:lineRule="auto"/>
              <w:ind w:firstLine="709"/>
              <w:jc w:val="both"/>
              <w:rPr>
                <w:rFonts w:ascii="Times New Roman" w:hAnsi="Times New Roman"/>
                <w:lang w:val="lt-LT"/>
              </w:rPr>
            </w:pPr>
          </w:p>
          <w:p w:rsidR="00131115" w:rsidRPr="00FA3EE2" w:rsidRDefault="00131115" w:rsidP="00131115">
            <w:pPr>
              <w:spacing w:line="240" w:lineRule="auto"/>
              <w:ind w:firstLine="709"/>
              <w:jc w:val="both"/>
              <w:rPr>
                <w:rFonts w:ascii="Times New Roman" w:hAnsi="Times New Roman"/>
                <w:lang w:val="lt-LT"/>
              </w:rPr>
            </w:pPr>
          </w:p>
          <w:p w:rsidR="00131115" w:rsidRPr="00FA3EE2" w:rsidRDefault="00131115" w:rsidP="00131115">
            <w:pPr>
              <w:spacing w:line="240" w:lineRule="auto"/>
              <w:ind w:firstLine="709"/>
              <w:jc w:val="both"/>
              <w:rPr>
                <w:rFonts w:ascii="Times New Roman" w:hAnsi="Times New Roman"/>
                <w:lang w:val="lt-LT"/>
              </w:rPr>
            </w:pPr>
          </w:p>
          <w:p w:rsidR="00131115" w:rsidRPr="00FA3EE2" w:rsidRDefault="00131115" w:rsidP="00131115">
            <w:pPr>
              <w:spacing w:line="240" w:lineRule="auto"/>
              <w:ind w:firstLine="709"/>
              <w:jc w:val="both"/>
              <w:rPr>
                <w:rFonts w:ascii="Times New Roman" w:hAnsi="Times New Roman"/>
                <w:lang w:val="lt-LT"/>
              </w:rPr>
            </w:pPr>
            <w:r w:rsidRPr="00FA3EE2">
              <w:rPr>
                <w:rFonts w:ascii="Times New Roman" w:hAnsi="Times New Roman"/>
                <w:lang w:val="lt-LT"/>
              </w:rPr>
              <w:t xml:space="preserve">atsižvelgdamos į 2025 m. liepos 12 d. Romoje pasirašytą memorandumą tarp Lietuvos </w:t>
            </w:r>
            <w:r w:rsidR="00046C7B">
              <w:rPr>
                <w:rFonts w:ascii="Times New Roman" w:hAnsi="Times New Roman"/>
                <w:lang w:val="lt-LT"/>
              </w:rPr>
              <w:t>R</w:t>
            </w:r>
            <w:r w:rsidRPr="00FA3EE2">
              <w:rPr>
                <w:rFonts w:ascii="Times New Roman" w:hAnsi="Times New Roman"/>
                <w:lang w:val="lt-LT"/>
              </w:rPr>
              <w:t>espublikos užsienio reikalų ministerijos ir  Ukrainos švietimo ir mokslo ministerijos, kuriuo Lietuva įsipareigojo finansiškai prisidėti prie Ukrainos švietimo sektoriaus atkūrimo</w:t>
            </w:r>
            <w:ins w:id="1" w:author="Ingrida BAČIULIENĖ" w:date="2025-09-09T13:14:00Z">
              <w:r w:rsidR="008577B1">
                <w:rPr>
                  <w:rFonts w:ascii="Times New Roman" w:hAnsi="Times New Roman"/>
                  <w:lang w:val="lt-LT"/>
                </w:rPr>
                <w:t>,</w:t>
              </w:r>
            </w:ins>
            <w:r w:rsidRPr="00FA3EE2">
              <w:rPr>
                <w:rFonts w:ascii="Times New Roman" w:hAnsi="Times New Roman"/>
                <w:lang w:val="lt-LT"/>
              </w:rPr>
              <w:t xml:space="preserve"> </w:t>
            </w:r>
          </w:p>
          <w:p w:rsidR="00131115" w:rsidRPr="00FA3EE2" w:rsidRDefault="00131115" w:rsidP="00131115">
            <w:pPr>
              <w:spacing w:line="240" w:lineRule="auto"/>
              <w:ind w:firstLine="709"/>
              <w:jc w:val="both"/>
              <w:rPr>
                <w:rFonts w:ascii="Times New Roman" w:hAnsi="Times New Roman"/>
                <w:lang w:val="lt-LT"/>
              </w:rPr>
            </w:pPr>
          </w:p>
          <w:p w:rsidR="00A410B5" w:rsidRPr="00FA3EE2" w:rsidRDefault="00A410B5" w:rsidP="00131115">
            <w:pPr>
              <w:spacing w:line="240" w:lineRule="auto"/>
              <w:ind w:firstLine="709"/>
              <w:jc w:val="both"/>
              <w:rPr>
                <w:rFonts w:ascii="Times New Roman" w:hAnsi="Times New Roman"/>
                <w:lang w:val="lt-LT"/>
              </w:rPr>
            </w:pPr>
          </w:p>
          <w:p w:rsidR="00131115" w:rsidRPr="00FA3EE2" w:rsidRDefault="00131115" w:rsidP="00131115">
            <w:pPr>
              <w:spacing w:line="240" w:lineRule="auto"/>
              <w:ind w:firstLine="709"/>
              <w:jc w:val="both"/>
              <w:rPr>
                <w:rFonts w:ascii="Times New Roman" w:hAnsi="Times New Roman"/>
                <w:lang w:val="lt-LT"/>
              </w:rPr>
            </w:pPr>
            <w:r w:rsidRPr="00FA3EE2">
              <w:rPr>
                <w:rFonts w:ascii="Times New Roman" w:hAnsi="Times New Roman"/>
                <w:lang w:val="lt-LT"/>
              </w:rPr>
              <w:lastRenderedPageBreak/>
              <w:t>atsižvelgdam</w:t>
            </w:r>
            <w:r w:rsidR="00046C7B">
              <w:rPr>
                <w:rFonts w:ascii="Times New Roman" w:hAnsi="Times New Roman"/>
                <w:lang w:val="lt-LT"/>
              </w:rPr>
              <w:t>os</w:t>
            </w:r>
            <w:r w:rsidRPr="00FA3EE2">
              <w:rPr>
                <w:rFonts w:ascii="Times New Roman" w:hAnsi="Times New Roman"/>
                <w:lang w:val="lt-LT"/>
              </w:rPr>
              <w:t xml:space="preserve"> į tai, kad pagal Lietuvos Respublikos vystomojo bendradarbiavimo ir humanitarinės pagalbos įstatymą Vystomojo bendradarbiavimo ir humanitarinės pagalbos fondas (toliau – Fondas), kurį administruoja Centrinė projektų valdymo agentūra (toliau – CPVA), yra veiksminga priemonė vystomojo bendradarbiavimo tikslams pasiekti ir prisidėti prie Ukrainos atstatymo,</w:t>
            </w:r>
          </w:p>
          <w:p w:rsidR="00131115" w:rsidRPr="00FA3EE2" w:rsidRDefault="00131115" w:rsidP="00131115">
            <w:pPr>
              <w:spacing w:line="240" w:lineRule="auto"/>
              <w:ind w:firstLine="709"/>
              <w:jc w:val="both"/>
              <w:rPr>
                <w:rFonts w:ascii="Times New Roman" w:hAnsi="Times New Roman"/>
                <w:lang w:val="lt-LT"/>
              </w:rPr>
            </w:pPr>
          </w:p>
          <w:p w:rsidR="00FA3EE2" w:rsidRPr="00FA3EE2" w:rsidRDefault="00FA3EE2" w:rsidP="00131115">
            <w:pPr>
              <w:spacing w:line="240" w:lineRule="auto"/>
              <w:ind w:firstLine="709"/>
              <w:jc w:val="both"/>
              <w:rPr>
                <w:rFonts w:ascii="Times New Roman" w:hAnsi="Times New Roman"/>
                <w:lang w:val="lt-LT"/>
              </w:rPr>
            </w:pPr>
          </w:p>
          <w:p w:rsidR="00FA3EE2" w:rsidRDefault="00FA3EE2" w:rsidP="00131115">
            <w:pPr>
              <w:spacing w:line="240" w:lineRule="auto"/>
              <w:ind w:firstLine="709"/>
              <w:jc w:val="both"/>
              <w:rPr>
                <w:rFonts w:ascii="Times New Roman" w:hAnsi="Times New Roman"/>
                <w:lang w:val="lt-LT"/>
              </w:rPr>
            </w:pPr>
          </w:p>
          <w:p w:rsidR="00FA3EE2" w:rsidRPr="00FA3EE2" w:rsidRDefault="00FA3EE2" w:rsidP="00131115">
            <w:pPr>
              <w:spacing w:line="240" w:lineRule="auto"/>
              <w:ind w:firstLine="709"/>
              <w:jc w:val="both"/>
              <w:rPr>
                <w:rFonts w:ascii="Times New Roman" w:hAnsi="Times New Roman"/>
                <w:lang w:val="lt-LT"/>
              </w:rPr>
            </w:pPr>
          </w:p>
          <w:p w:rsidR="00131115" w:rsidRPr="00FA3EE2" w:rsidRDefault="00131115" w:rsidP="00131115">
            <w:pPr>
              <w:spacing w:line="240" w:lineRule="auto"/>
              <w:ind w:firstLine="709"/>
              <w:jc w:val="both"/>
              <w:rPr>
                <w:rFonts w:ascii="Times New Roman" w:hAnsi="Times New Roman"/>
                <w:lang w:val="lt-LT"/>
              </w:rPr>
            </w:pPr>
            <w:r w:rsidRPr="00FA3EE2">
              <w:rPr>
                <w:rFonts w:ascii="Times New Roman" w:hAnsi="Times New Roman"/>
                <w:lang w:val="lt-LT"/>
              </w:rPr>
              <w:t>pasiekė tokį susitarimą:</w:t>
            </w:r>
          </w:p>
          <w:p w:rsidR="00131115" w:rsidRPr="00FA3EE2" w:rsidRDefault="00131115" w:rsidP="00131115">
            <w:pPr>
              <w:spacing w:line="240" w:lineRule="auto"/>
              <w:ind w:firstLine="709"/>
              <w:jc w:val="both"/>
              <w:rPr>
                <w:rFonts w:ascii="Times New Roman" w:hAnsi="Times New Roman"/>
                <w:lang w:val="lt-LT"/>
              </w:rPr>
            </w:pPr>
          </w:p>
          <w:p w:rsidR="00131115" w:rsidRPr="00FA3EE2" w:rsidRDefault="00131115" w:rsidP="00131115">
            <w:pPr>
              <w:spacing w:after="120" w:line="240" w:lineRule="auto"/>
              <w:jc w:val="center"/>
              <w:rPr>
                <w:rFonts w:ascii="Times New Roman" w:hAnsi="Times New Roman"/>
                <w:b/>
                <w:bCs/>
                <w:lang w:val="lt-LT"/>
              </w:rPr>
            </w:pPr>
            <w:r w:rsidRPr="00FA3EE2">
              <w:rPr>
                <w:rFonts w:ascii="Times New Roman" w:hAnsi="Times New Roman"/>
                <w:b/>
                <w:bCs/>
                <w:lang w:val="lt-LT"/>
              </w:rPr>
              <w:t>1. Memorandumo objektas</w:t>
            </w:r>
          </w:p>
          <w:p w:rsidR="00131115" w:rsidRPr="00FA3EE2" w:rsidRDefault="00131115" w:rsidP="00FA3EE2">
            <w:pPr>
              <w:spacing w:after="120" w:line="240" w:lineRule="auto"/>
              <w:ind w:firstLine="709"/>
              <w:jc w:val="both"/>
              <w:rPr>
                <w:rFonts w:ascii="Times New Roman" w:hAnsi="Times New Roman"/>
                <w:lang w:val="lt-LT"/>
              </w:rPr>
            </w:pPr>
            <w:r w:rsidRPr="00FA3EE2">
              <w:rPr>
                <w:rFonts w:ascii="Times New Roman" w:hAnsi="Times New Roman"/>
                <w:lang w:val="lt-LT"/>
              </w:rPr>
              <w:t xml:space="preserve">1.1. Šiuo </w:t>
            </w:r>
            <w:r w:rsidR="008577B1">
              <w:rPr>
                <w:rFonts w:ascii="Times New Roman" w:hAnsi="Times New Roman"/>
                <w:lang w:val="lt-LT"/>
              </w:rPr>
              <w:t>M</w:t>
            </w:r>
            <w:r w:rsidRPr="00FA3EE2">
              <w:rPr>
                <w:rFonts w:ascii="Times New Roman" w:hAnsi="Times New Roman"/>
                <w:lang w:val="lt-LT"/>
              </w:rPr>
              <w:t xml:space="preserve">emorandumu </w:t>
            </w:r>
            <w:r w:rsidR="008577B1">
              <w:rPr>
                <w:rFonts w:ascii="Times New Roman" w:hAnsi="Times New Roman"/>
                <w:lang w:val="lt-LT"/>
              </w:rPr>
              <w:t>Dalyvės</w:t>
            </w:r>
            <w:r w:rsidR="008577B1" w:rsidRPr="00FA3EE2">
              <w:rPr>
                <w:rFonts w:ascii="Times New Roman" w:hAnsi="Times New Roman"/>
                <w:lang w:val="lt-LT"/>
              </w:rPr>
              <w:t xml:space="preserve"> </w:t>
            </w:r>
            <w:r w:rsidRPr="00FA3EE2">
              <w:rPr>
                <w:rFonts w:ascii="Times New Roman" w:hAnsi="Times New Roman"/>
                <w:lang w:val="lt-LT"/>
              </w:rPr>
              <w:t>susitaria bendradarbiauti įgyvendinant projekto „Ateities mokykla Ukrainai“ antrąjį etapą – techninio projekto parengimą ir pritaikymą (lokalizavimą) naujos  daugiafunkcinės švietimo įstaigos statybai Žitomiro mieste, vietoje karo metu sugriauto Licėjaus Nr. 25, adresu Mala Berdyčivska 18, Žitomiras, Ukraina</w:t>
            </w:r>
            <w:r w:rsidR="00266D08">
              <w:rPr>
                <w:rFonts w:ascii="Times New Roman" w:hAnsi="Times New Roman"/>
                <w:lang w:val="lt-LT"/>
              </w:rPr>
              <w:t xml:space="preserve"> (toliau – Projektas)</w:t>
            </w:r>
            <w:r w:rsidRPr="00FA3EE2">
              <w:rPr>
                <w:rFonts w:ascii="Times New Roman" w:hAnsi="Times New Roman"/>
                <w:lang w:val="lt-LT"/>
              </w:rPr>
              <w:t>.</w:t>
            </w:r>
          </w:p>
          <w:p w:rsidR="007C54C9" w:rsidRDefault="00292B19" w:rsidP="000B58A9">
            <w:pPr>
              <w:spacing w:after="120" w:line="240" w:lineRule="auto"/>
              <w:jc w:val="both"/>
              <w:rPr>
                <w:rFonts w:ascii="Times New Roman" w:hAnsi="Times New Roman"/>
                <w:color w:val="EE0000"/>
                <w:lang w:val="lt-LT"/>
              </w:rPr>
            </w:pPr>
            <w:r w:rsidRPr="00292B19">
              <w:rPr>
                <w:rFonts w:ascii="Times New Roman" w:hAnsi="Times New Roman"/>
                <w:color w:val="EE0000"/>
                <w:lang w:val="lt-LT"/>
              </w:rPr>
              <w:t xml:space="preserve">       </w:t>
            </w:r>
          </w:p>
          <w:p w:rsidR="007C54C9" w:rsidRDefault="007C54C9" w:rsidP="000B58A9">
            <w:pPr>
              <w:spacing w:after="120" w:line="240" w:lineRule="auto"/>
              <w:jc w:val="both"/>
              <w:rPr>
                <w:rFonts w:ascii="Times New Roman" w:hAnsi="Times New Roman"/>
                <w:color w:val="EE0000"/>
                <w:lang w:val="lt-LT"/>
              </w:rPr>
            </w:pPr>
          </w:p>
          <w:p w:rsidR="00F46D68" w:rsidRPr="000B58A9" w:rsidRDefault="00292B19" w:rsidP="000B58A9">
            <w:pPr>
              <w:spacing w:after="120" w:line="240" w:lineRule="auto"/>
              <w:jc w:val="both"/>
              <w:rPr>
                <w:rFonts w:ascii="Times New Roman" w:hAnsi="Times New Roman"/>
                <w:lang w:val="lt-LT"/>
              </w:rPr>
            </w:pPr>
            <w:r w:rsidRPr="00292B19">
              <w:rPr>
                <w:rFonts w:ascii="Times New Roman" w:hAnsi="Times New Roman"/>
                <w:color w:val="EE0000"/>
                <w:lang w:val="lt-LT"/>
              </w:rPr>
              <w:t xml:space="preserve">   </w:t>
            </w:r>
            <w:r w:rsidR="00FA3EE2" w:rsidRPr="000B58A9">
              <w:rPr>
                <w:rFonts w:ascii="Times New Roman" w:hAnsi="Times New Roman"/>
                <w:lang w:val="lt-LT"/>
              </w:rPr>
              <w:t xml:space="preserve">1.2. </w:t>
            </w:r>
            <w:r w:rsidR="00853E1A" w:rsidRPr="000B58A9">
              <w:rPr>
                <w:rFonts w:ascii="Times New Roman" w:hAnsi="Times New Roman"/>
                <w:lang w:val="lt-LT"/>
              </w:rPr>
              <w:t xml:space="preserve">Pasirašydamos šį </w:t>
            </w:r>
            <w:r w:rsidR="00F46D68" w:rsidRPr="000B58A9">
              <w:rPr>
                <w:rFonts w:ascii="Times New Roman" w:hAnsi="Times New Roman"/>
                <w:lang w:val="lt-LT"/>
              </w:rPr>
              <w:t xml:space="preserve">memorandumą </w:t>
            </w:r>
            <w:r w:rsidR="006C38F9">
              <w:rPr>
                <w:rFonts w:ascii="Times New Roman" w:hAnsi="Times New Roman"/>
                <w:lang w:val="lt-LT"/>
              </w:rPr>
              <w:t xml:space="preserve">Dalyvės </w:t>
            </w:r>
            <w:r w:rsidR="00F46D68" w:rsidRPr="000B58A9">
              <w:rPr>
                <w:rFonts w:ascii="Times New Roman" w:hAnsi="Times New Roman"/>
                <w:lang w:val="lt-LT"/>
              </w:rPr>
              <w:t>įsipareigoja:</w:t>
            </w:r>
          </w:p>
          <w:p w:rsidR="00FA3EE2" w:rsidRDefault="00777159" w:rsidP="000B58A9">
            <w:pPr>
              <w:spacing w:after="120" w:line="240" w:lineRule="auto"/>
              <w:jc w:val="both"/>
              <w:rPr>
                <w:rFonts w:ascii="Times New Roman" w:hAnsi="Times New Roman"/>
                <w:lang w:val="lt-LT"/>
              </w:rPr>
            </w:pPr>
            <w:r w:rsidRPr="000B58A9">
              <w:rPr>
                <w:rFonts w:ascii="Times New Roman" w:hAnsi="Times New Roman"/>
                <w:lang w:val="lt-LT"/>
              </w:rPr>
              <w:t xml:space="preserve">1.2.1. </w:t>
            </w:r>
            <w:r w:rsidR="003F5DAA" w:rsidRPr="000B58A9">
              <w:rPr>
                <w:rFonts w:ascii="Times New Roman" w:hAnsi="Times New Roman"/>
                <w:lang w:val="lt-LT"/>
              </w:rPr>
              <w:t xml:space="preserve">Lietuvos Respublikos užsienio reikalų ministerija </w:t>
            </w:r>
            <w:r w:rsidR="00EE2313">
              <w:rPr>
                <w:rFonts w:ascii="Times New Roman" w:hAnsi="Times New Roman"/>
                <w:lang w:val="lt-LT"/>
              </w:rPr>
              <w:t xml:space="preserve">skirs lėšas </w:t>
            </w:r>
            <w:r w:rsidR="000C79CC">
              <w:rPr>
                <w:rFonts w:ascii="Times New Roman" w:hAnsi="Times New Roman"/>
                <w:lang w:val="lt-LT"/>
              </w:rPr>
              <w:t xml:space="preserve">per </w:t>
            </w:r>
            <w:r w:rsidR="008C5E11">
              <w:rPr>
                <w:rFonts w:ascii="Times New Roman" w:hAnsi="Times New Roman"/>
                <w:lang w:val="lt-LT"/>
              </w:rPr>
              <w:t>Fondą</w:t>
            </w:r>
            <w:r w:rsidR="008577B1">
              <w:rPr>
                <w:rFonts w:ascii="Times New Roman" w:hAnsi="Times New Roman"/>
                <w:lang w:val="lt-LT"/>
              </w:rPr>
              <w:t>,</w:t>
            </w:r>
            <w:r w:rsidR="008478CA">
              <w:rPr>
                <w:rFonts w:ascii="Times New Roman" w:hAnsi="Times New Roman"/>
                <w:lang w:val="lt-LT"/>
              </w:rPr>
              <w:t xml:space="preserve"> reikalingas </w:t>
            </w:r>
            <w:r w:rsidR="00EE2313">
              <w:rPr>
                <w:rFonts w:ascii="Times New Roman" w:hAnsi="Times New Roman"/>
                <w:lang w:val="lt-LT"/>
              </w:rPr>
              <w:t>šio memorandumo 1.1 punkte nurodyt</w:t>
            </w:r>
            <w:r w:rsidR="008577B1">
              <w:rPr>
                <w:rFonts w:ascii="Times New Roman" w:hAnsi="Times New Roman"/>
                <w:lang w:val="lt-LT"/>
              </w:rPr>
              <w:t>ai</w:t>
            </w:r>
            <w:r w:rsidR="00EE2313">
              <w:rPr>
                <w:rFonts w:ascii="Times New Roman" w:hAnsi="Times New Roman"/>
                <w:lang w:val="lt-LT"/>
              </w:rPr>
              <w:t xml:space="preserve"> veikl</w:t>
            </w:r>
            <w:r w:rsidR="008577B1">
              <w:rPr>
                <w:rFonts w:ascii="Times New Roman" w:hAnsi="Times New Roman"/>
                <w:lang w:val="lt-LT"/>
              </w:rPr>
              <w:t>ai</w:t>
            </w:r>
            <w:r w:rsidR="00EE2313">
              <w:rPr>
                <w:rFonts w:ascii="Times New Roman" w:hAnsi="Times New Roman"/>
                <w:lang w:val="lt-LT"/>
              </w:rPr>
              <w:t xml:space="preserve"> įgyvendin</w:t>
            </w:r>
            <w:r w:rsidR="008577B1">
              <w:rPr>
                <w:rFonts w:ascii="Times New Roman" w:hAnsi="Times New Roman"/>
                <w:lang w:val="lt-LT"/>
              </w:rPr>
              <w:t>ti.</w:t>
            </w:r>
          </w:p>
          <w:p w:rsidR="00F01585" w:rsidRDefault="008478CA" w:rsidP="000B58A9">
            <w:pPr>
              <w:spacing w:after="120" w:line="240" w:lineRule="auto"/>
              <w:jc w:val="both"/>
              <w:rPr>
                <w:rFonts w:ascii="Times New Roman" w:hAnsi="Times New Roman"/>
                <w:lang w:val="lt-LT"/>
              </w:rPr>
            </w:pPr>
            <w:r>
              <w:rPr>
                <w:rFonts w:ascii="Times New Roman" w:hAnsi="Times New Roman"/>
                <w:lang w:val="lt-LT"/>
              </w:rPr>
              <w:t xml:space="preserve">1.2.2. </w:t>
            </w:r>
            <w:r w:rsidR="00D66FAF" w:rsidRPr="00D66FAF">
              <w:rPr>
                <w:rFonts w:ascii="Times New Roman" w:hAnsi="Times New Roman"/>
                <w:lang w:val="lt-LT"/>
              </w:rPr>
              <w:t>Pagal šį memorandumą finansuojam</w:t>
            </w:r>
            <w:r w:rsidR="00153435">
              <w:rPr>
                <w:rFonts w:ascii="Times New Roman" w:hAnsi="Times New Roman"/>
                <w:lang w:val="lt-LT"/>
              </w:rPr>
              <w:t xml:space="preserve">ą projektą ir veiklą </w:t>
            </w:r>
            <w:r w:rsidR="00D66FAF" w:rsidRPr="00D66FAF">
              <w:rPr>
                <w:rFonts w:ascii="Times New Roman" w:hAnsi="Times New Roman"/>
                <w:lang w:val="lt-LT"/>
              </w:rPr>
              <w:t>įgyvendin</w:t>
            </w:r>
            <w:r w:rsidR="000836F1">
              <w:rPr>
                <w:rFonts w:ascii="Times New Roman" w:hAnsi="Times New Roman"/>
                <w:lang w:val="lt-LT"/>
              </w:rPr>
              <w:t xml:space="preserve">s </w:t>
            </w:r>
            <w:r w:rsidR="00D66FAF" w:rsidRPr="00D66FAF">
              <w:rPr>
                <w:rFonts w:ascii="Times New Roman" w:hAnsi="Times New Roman"/>
                <w:lang w:val="lt-LT"/>
              </w:rPr>
              <w:t>C</w:t>
            </w:r>
            <w:r w:rsidR="00F01585">
              <w:rPr>
                <w:rFonts w:ascii="Times New Roman" w:hAnsi="Times New Roman"/>
                <w:lang w:val="lt-LT"/>
              </w:rPr>
              <w:t>PVA.</w:t>
            </w:r>
          </w:p>
          <w:p w:rsidR="00084B59" w:rsidRDefault="00084B59" w:rsidP="000B58A9">
            <w:pPr>
              <w:spacing w:after="120" w:line="240" w:lineRule="auto"/>
              <w:jc w:val="both"/>
              <w:rPr>
                <w:rFonts w:ascii="Times New Roman" w:hAnsi="Times New Roman"/>
                <w:lang w:val="lt-LT"/>
              </w:rPr>
            </w:pPr>
          </w:p>
          <w:p w:rsidR="008478CA" w:rsidRDefault="00F01585" w:rsidP="000B58A9">
            <w:pPr>
              <w:spacing w:after="120" w:line="240" w:lineRule="auto"/>
              <w:jc w:val="both"/>
              <w:rPr>
                <w:rFonts w:ascii="Times New Roman" w:hAnsi="Times New Roman"/>
                <w:lang w:val="lt-LT"/>
              </w:rPr>
            </w:pPr>
            <w:r>
              <w:rPr>
                <w:rFonts w:ascii="Times New Roman" w:hAnsi="Times New Roman"/>
                <w:lang w:val="lt-LT"/>
              </w:rPr>
              <w:t xml:space="preserve">1.2.3. </w:t>
            </w:r>
            <w:r w:rsidRPr="00FA3EE2">
              <w:rPr>
                <w:rFonts w:ascii="Times New Roman" w:hAnsi="Times New Roman"/>
                <w:lang w:val="lt-LT"/>
              </w:rPr>
              <w:t>Žitomiro miesto savivaldybės administracija</w:t>
            </w:r>
            <w:r>
              <w:rPr>
                <w:rFonts w:ascii="Times New Roman" w:hAnsi="Times New Roman"/>
                <w:lang w:val="lt-LT"/>
              </w:rPr>
              <w:t xml:space="preserve"> </w:t>
            </w:r>
            <w:r w:rsidR="00153435">
              <w:rPr>
                <w:rFonts w:ascii="Times New Roman" w:hAnsi="Times New Roman"/>
                <w:lang w:val="lt-LT"/>
              </w:rPr>
              <w:t>prisidės prie šio memorandumo</w:t>
            </w:r>
            <w:r w:rsidR="000836F1">
              <w:rPr>
                <w:rFonts w:ascii="Times New Roman" w:hAnsi="Times New Roman"/>
                <w:lang w:val="lt-LT"/>
              </w:rPr>
              <w:t xml:space="preserve"> projekto ir veiklos </w:t>
            </w:r>
            <w:r w:rsidR="00554FCC">
              <w:rPr>
                <w:rFonts w:ascii="Times New Roman" w:hAnsi="Times New Roman"/>
                <w:lang w:val="lt-LT"/>
              </w:rPr>
              <w:t xml:space="preserve">įgyvendinimo </w:t>
            </w:r>
            <w:r w:rsidR="00D91306">
              <w:rPr>
                <w:rFonts w:ascii="Times New Roman" w:hAnsi="Times New Roman"/>
                <w:lang w:val="lt-LT"/>
              </w:rPr>
              <w:t xml:space="preserve">vykdydama </w:t>
            </w:r>
            <w:r w:rsidR="00450E26">
              <w:rPr>
                <w:rFonts w:ascii="Times New Roman" w:hAnsi="Times New Roman"/>
                <w:lang w:val="lt-LT"/>
              </w:rPr>
              <w:t>techninio projekto užsakovo funkcijas</w:t>
            </w:r>
            <w:r w:rsidR="00F80569">
              <w:rPr>
                <w:rFonts w:ascii="Times New Roman" w:hAnsi="Times New Roman"/>
                <w:lang w:val="lt-LT"/>
              </w:rPr>
              <w:t xml:space="preserve">, </w:t>
            </w:r>
            <w:r w:rsidR="00D24239">
              <w:rPr>
                <w:rFonts w:ascii="Times New Roman" w:hAnsi="Times New Roman"/>
                <w:lang w:val="lt-LT"/>
              </w:rPr>
              <w:t xml:space="preserve">bus atsakinga už visų būtinų projekto lokalizavimui </w:t>
            </w:r>
            <w:r w:rsidR="00ED6E3F">
              <w:rPr>
                <w:rFonts w:ascii="Times New Roman" w:hAnsi="Times New Roman"/>
                <w:lang w:val="lt-LT"/>
              </w:rPr>
              <w:t xml:space="preserve">ir </w:t>
            </w:r>
            <w:r w:rsidR="00D24239">
              <w:rPr>
                <w:rFonts w:ascii="Times New Roman" w:hAnsi="Times New Roman"/>
                <w:lang w:val="lt-LT"/>
              </w:rPr>
              <w:t xml:space="preserve">parengimui </w:t>
            </w:r>
            <w:r w:rsidR="00ED6E3F">
              <w:rPr>
                <w:rFonts w:ascii="Times New Roman" w:hAnsi="Times New Roman"/>
                <w:lang w:val="lt-LT"/>
              </w:rPr>
              <w:t xml:space="preserve">reikalingų </w:t>
            </w:r>
            <w:r w:rsidR="00D24239">
              <w:rPr>
                <w:rFonts w:ascii="Times New Roman" w:hAnsi="Times New Roman"/>
                <w:lang w:val="lt-LT"/>
              </w:rPr>
              <w:t>dokumentų</w:t>
            </w:r>
            <w:r w:rsidR="00A736DB">
              <w:rPr>
                <w:rFonts w:ascii="Times New Roman" w:hAnsi="Times New Roman"/>
                <w:lang w:val="lt-LT"/>
              </w:rPr>
              <w:t>, leidimų</w:t>
            </w:r>
            <w:r w:rsidR="00D24239">
              <w:rPr>
                <w:rFonts w:ascii="Times New Roman" w:hAnsi="Times New Roman"/>
                <w:lang w:val="lt-LT"/>
              </w:rPr>
              <w:t xml:space="preserve"> gavimą ir pateikimą </w:t>
            </w:r>
            <w:r w:rsidR="00ED6E3F">
              <w:rPr>
                <w:rFonts w:ascii="Times New Roman" w:hAnsi="Times New Roman"/>
                <w:lang w:val="lt-LT"/>
              </w:rPr>
              <w:t>atsakingoms</w:t>
            </w:r>
            <w:r w:rsidR="00D24239">
              <w:rPr>
                <w:rFonts w:ascii="Times New Roman" w:hAnsi="Times New Roman"/>
                <w:lang w:val="lt-LT"/>
              </w:rPr>
              <w:t xml:space="preserve"> institucijoms</w:t>
            </w:r>
            <w:r w:rsidR="002B00F8">
              <w:rPr>
                <w:rFonts w:ascii="Times New Roman" w:hAnsi="Times New Roman"/>
                <w:lang w:val="lt-LT"/>
              </w:rPr>
              <w:t xml:space="preserve"> (</w:t>
            </w:r>
            <w:r w:rsidR="00804548">
              <w:rPr>
                <w:rFonts w:ascii="Times New Roman" w:hAnsi="Times New Roman"/>
                <w:lang w:val="lt-LT"/>
              </w:rPr>
              <w:t>įskaitant ir statybvietės parengimą statyboms</w:t>
            </w:r>
            <w:r w:rsidR="00A736DB">
              <w:rPr>
                <w:rFonts w:ascii="Times New Roman" w:hAnsi="Times New Roman"/>
                <w:lang w:val="lt-LT"/>
              </w:rPr>
              <w:t>)</w:t>
            </w:r>
            <w:r w:rsidR="00ED6E3F">
              <w:rPr>
                <w:rFonts w:ascii="Times New Roman" w:hAnsi="Times New Roman"/>
                <w:lang w:val="lt-LT"/>
              </w:rPr>
              <w:t xml:space="preserve">. </w:t>
            </w:r>
          </w:p>
          <w:p w:rsidR="005D3482" w:rsidRPr="000B58A9" w:rsidRDefault="005D3482" w:rsidP="000B58A9">
            <w:pPr>
              <w:spacing w:after="120" w:line="240" w:lineRule="auto"/>
              <w:jc w:val="both"/>
              <w:rPr>
                <w:rFonts w:ascii="Times New Roman" w:hAnsi="Times New Roman"/>
                <w:lang w:val="lt-LT"/>
              </w:rPr>
            </w:pPr>
            <w:r>
              <w:rPr>
                <w:rFonts w:ascii="Times New Roman" w:hAnsi="Times New Roman"/>
                <w:lang w:val="lt-LT"/>
              </w:rPr>
              <w:t xml:space="preserve">1.2.4. </w:t>
            </w:r>
            <w:r w:rsidRPr="00FA3EE2">
              <w:rPr>
                <w:rFonts w:ascii="Times New Roman" w:hAnsi="Times New Roman"/>
                <w:lang w:val="lt-LT"/>
              </w:rPr>
              <w:t>Ukrainos valstybinė infrastruktūros atkūrimo ir plėtros agentūr</w:t>
            </w:r>
            <w:r>
              <w:rPr>
                <w:rFonts w:ascii="Times New Roman" w:hAnsi="Times New Roman"/>
                <w:lang w:val="lt-LT"/>
              </w:rPr>
              <w:t>a teiks ekspertin</w:t>
            </w:r>
            <w:r w:rsidR="006F145E">
              <w:rPr>
                <w:rFonts w:ascii="Times New Roman" w:hAnsi="Times New Roman"/>
                <w:lang w:val="lt-LT"/>
              </w:rPr>
              <w:t xml:space="preserve">ę </w:t>
            </w:r>
            <w:r w:rsidR="006F145E">
              <w:rPr>
                <w:rFonts w:ascii="Times New Roman" w:hAnsi="Times New Roman"/>
                <w:lang w:val="lt-LT"/>
              </w:rPr>
              <w:lastRenderedPageBreak/>
              <w:t>pagalbą projekto ir veiklos įgyvendinimo metu.</w:t>
            </w:r>
          </w:p>
          <w:p w:rsidR="00084B59" w:rsidRDefault="00084B59" w:rsidP="00051398">
            <w:pPr>
              <w:spacing w:after="120" w:line="240" w:lineRule="auto"/>
              <w:rPr>
                <w:rFonts w:ascii="Times New Roman" w:hAnsi="Times New Roman"/>
                <w:lang w:val="lt-LT"/>
              </w:rPr>
            </w:pPr>
          </w:p>
          <w:p w:rsidR="00084B59" w:rsidRDefault="00084B59" w:rsidP="00051398">
            <w:pPr>
              <w:spacing w:after="120" w:line="240" w:lineRule="auto"/>
              <w:rPr>
                <w:rFonts w:ascii="Times New Roman" w:hAnsi="Times New Roman"/>
                <w:lang w:val="lt-LT"/>
              </w:rPr>
            </w:pPr>
          </w:p>
          <w:p w:rsidR="00084B59" w:rsidRDefault="00084B59" w:rsidP="00051398">
            <w:pPr>
              <w:spacing w:after="120" w:line="240" w:lineRule="auto"/>
              <w:rPr>
                <w:rFonts w:ascii="Times New Roman" w:hAnsi="Times New Roman"/>
                <w:lang w:val="lt-LT"/>
              </w:rPr>
            </w:pPr>
          </w:p>
          <w:p w:rsidR="00F33BCD" w:rsidRDefault="00051398" w:rsidP="00051398">
            <w:pPr>
              <w:spacing w:after="120" w:line="240" w:lineRule="auto"/>
              <w:rPr>
                <w:rFonts w:ascii="Times New Roman" w:hAnsi="Times New Roman"/>
                <w:lang w:val="lt-LT"/>
              </w:rPr>
            </w:pPr>
            <w:r>
              <w:rPr>
                <w:rFonts w:ascii="Times New Roman" w:hAnsi="Times New Roman"/>
                <w:lang w:val="lt-LT"/>
              </w:rPr>
              <w:t xml:space="preserve">1.2.5. Konkretūs </w:t>
            </w:r>
            <w:r w:rsidR="00FF4A2C">
              <w:rPr>
                <w:rFonts w:ascii="Times New Roman" w:hAnsi="Times New Roman"/>
                <w:lang w:val="lt-LT"/>
              </w:rPr>
              <w:t xml:space="preserve">kiekvienos Dalyvės </w:t>
            </w:r>
            <w:r>
              <w:rPr>
                <w:rFonts w:ascii="Times New Roman" w:hAnsi="Times New Roman"/>
                <w:lang w:val="lt-LT"/>
              </w:rPr>
              <w:t xml:space="preserve">įsipareigojimai bus detalizuoti </w:t>
            </w:r>
            <w:r w:rsidR="00893CD1">
              <w:rPr>
                <w:rFonts w:ascii="Times New Roman" w:hAnsi="Times New Roman"/>
                <w:lang w:val="lt-LT"/>
              </w:rPr>
              <w:t>partnerystės sutartyse</w:t>
            </w:r>
            <w:r w:rsidR="00E877BA">
              <w:rPr>
                <w:rFonts w:ascii="Times New Roman" w:hAnsi="Times New Roman"/>
                <w:lang w:val="lt-LT"/>
              </w:rPr>
              <w:t xml:space="preserve">. </w:t>
            </w:r>
          </w:p>
          <w:p w:rsidR="00131115" w:rsidRPr="00FA3EE2" w:rsidRDefault="00131115" w:rsidP="00131115">
            <w:pPr>
              <w:spacing w:after="120" w:line="240" w:lineRule="auto"/>
              <w:jc w:val="center"/>
              <w:rPr>
                <w:rFonts w:ascii="Times New Roman" w:hAnsi="Times New Roman"/>
                <w:b/>
                <w:bCs/>
                <w:lang w:val="lt-LT"/>
              </w:rPr>
            </w:pPr>
            <w:r w:rsidRPr="00FA3EE2">
              <w:rPr>
                <w:rFonts w:ascii="Times New Roman" w:hAnsi="Times New Roman"/>
                <w:b/>
                <w:bCs/>
                <w:lang w:val="lt-LT"/>
              </w:rPr>
              <w:t>2. Įgyvendinimas</w:t>
            </w:r>
          </w:p>
          <w:p w:rsidR="00131115" w:rsidRPr="00FA3EE2" w:rsidRDefault="00131115" w:rsidP="00131115">
            <w:pPr>
              <w:spacing w:after="120" w:line="240" w:lineRule="auto"/>
              <w:ind w:firstLine="709"/>
              <w:jc w:val="both"/>
              <w:rPr>
                <w:rFonts w:ascii="Times New Roman" w:hAnsi="Times New Roman"/>
                <w:lang w:val="lt-LT"/>
              </w:rPr>
            </w:pPr>
            <w:bookmarkStart w:id="2" w:name="_Hlk201941734"/>
            <w:r w:rsidRPr="00FA3EE2">
              <w:rPr>
                <w:rFonts w:ascii="Times New Roman" w:hAnsi="Times New Roman"/>
                <w:lang w:val="lt-LT"/>
              </w:rPr>
              <w:t xml:space="preserve">2.1. </w:t>
            </w:r>
            <w:r w:rsidR="007C1DF4">
              <w:rPr>
                <w:rFonts w:ascii="Times New Roman" w:hAnsi="Times New Roman"/>
                <w:lang w:val="lt-LT"/>
              </w:rPr>
              <w:t>K</w:t>
            </w:r>
            <w:r w:rsidRPr="00FA3EE2">
              <w:rPr>
                <w:rFonts w:ascii="Times New Roman" w:hAnsi="Times New Roman"/>
                <w:lang w:val="lt-LT"/>
              </w:rPr>
              <w:t>onkreti</w:t>
            </w:r>
            <w:r w:rsidR="00F15057">
              <w:rPr>
                <w:rFonts w:ascii="Times New Roman" w:hAnsi="Times New Roman"/>
                <w:lang w:val="lt-LT"/>
              </w:rPr>
              <w:t xml:space="preserve"> Projekto</w:t>
            </w:r>
            <w:r w:rsidRPr="00FA3EE2">
              <w:rPr>
                <w:rFonts w:ascii="Times New Roman" w:hAnsi="Times New Roman"/>
                <w:lang w:val="lt-LT"/>
              </w:rPr>
              <w:t xml:space="preserve"> įgyvendinimo tvarka, terminai ir rezultatai bus numatyti atitinkamose projektų įgyvendinimo sutartyse ir kituose teisiškai privalomuose dokumentuose</w:t>
            </w:r>
            <w:r w:rsidR="007C1DF4">
              <w:rPr>
                <w:rFonts w:ascii="Times New Roman" w:hAnsi="Times New Roman"/>
                <w:lang w:val="lt-LT"/>
              </w:rPr>
              <w:t xml:space="preserve">, kurie bus pasirašyti </w:t>
            </w:r>
            <w:r w:rsidRPr="00FA3EE2">
              <w:rPr>
                <w:rFonts w:ascii="Times New Roman" w:hAnsi="Times New Roman"/>
                <w:lang w:val="lt-LT"/>
              </w:rPr>
              <w:t>.</w:t>
            </w:r>
          </w:p>
          <w:p w:rsidR="00084B59" w:rsidRDefault="00084B59" w:rsidP="00131115">
            <w:pPr>
              <w:spacing w:after="120" w:line="240" w:lineRule="auto"/>
              <w:ind w:firstLine="709"/>
              <w:jc w:val="both"/>
              <w:rPr>
                <w:rFonts w:ascii="Times New Roman" w:hAnsi="Times New Roman"/>
                <w:lang w:val="lt-LT"/>
              </w:rPr>
            </w:pPr>
          </w:p>
          <w:p w:rsidR="00131115" w:rsidRPr="00FA3EE2" w:rsidRDefault="00131115" w:rsidP="00131115">
            <w:pPr>
              <w:spacing w:after="120" w:line="240" w:lineRule="auto"/>
              <w:ind w:firstLine="709"/>
              <w:jc w:val="both"/>
              <w:rPr>
                <w:rFonts w:ascii="Times New Roman" w:hAnsi="Times New Roman"/>
                <w:lang w:val="lt-LT"/>
              </w:rPr>
            </w:pPr>
            <w:r w:rsidRPr="00FA3EE2">
              <w:rPr>
                <w:rFonts w:ascii="Times New Roman" w:hAnsi="Times New Roman"/>
                <w:lang w:val="lt-LT"/>
              </w:rPr>
              <w:t>2.</w:t>
            </w:r>
            <w:r w:rsidR="00B4655A">
              <w:rPr>
                <w:rFonts w:ascii="Times New Roman" w:hAnsi="Times New Roman"/>
                <w:lang w:val="lt-LT"/>
              </w:rPr>
              <w:t>2</w:t>
            </w:r>
            <w:r w:rsidRPr="00FA3EE2">
              <w:rPr>
                <w:rFonts w:ascii="Times New Roman" w:hAnsi="Times New Roman"/>
                <w:lang w:val="lt-LT"/>
              </w:rPr>
              <w:t>. Šalys susitaria įsteigti projekto priežiūros komitetą (toliau – priežiūros komitetas) strateginiams klausimams, susijusiems su šio memorandumo įgyvendinimu, spręsti. Priežiūros komitetą sudarys URM, CPVA, Žitomiro savivaldybės administracijos ir Ukrainos valstybinės infrastruktūros atkūrimo ir plėtros  agentūros atstovai. Į Priežiūros komitetą pagal poreikį bus įtraukiami ir kitų institucijų kviestiniai ekspertai ir atstovai. Priežiūros Komitet</w:t>
            </w:r>
            <w:r w:rsidR="00B80145">
              <w:rPr>
                <w:rFonts w:ascii="Times New Roman" w:hAnsi="Times New Roman"/>
                <w:lang w:val="lt-LT"/>
              </w:rPr>
              <w:t>as</w:t>
            </w:r>
            <w:r w:rsidRPr="00FA3EE2">
              <w:rPr>
                <w:rFonts w:ascii="Times New Roman" w:hAnsi="Times New Roman"/>
                <w:lang w:val="lt-LT"/>
              </w:rPr>
              <w:t xml:space="preserve"> darbo tvark</w:t>
            </w:r>
            <w:r w:rsidR="00B80145">
              <w:rPr>
                <w:rFonts w:ascii="Times New Roman" w:hAnsi="Times New Roman"/>
                <w:lang w:val="lt-LT"/>
              </w:rPr>
              <w:t>ą</w:t>
            </w:r>
            <w:r w:rsidRPr="00FA3EE2">
              <w:rPr>
                <w:rFonts w:ascii="Times New Roman" w:hAnsi="Times New Roman"/>
                <w:lang w:val="lt-LT"/>
              </w:rPr>
              <w:t xml:space="preserve">  nustaty</w:t>
            </w:r>
            <w:r w:rsidR="00E671FB">
              <w:rPr>
                <w:rFonts w:ascii="Times New Roman" w:hAnsi="Times New Roman"/>
                <w:lang w:val="lt-LT"/>
              </w:rPr>
              <w:t>s</w:t>
            </w:r>
            <w:r w:rsidRPr="00FA3EE2">
              <w:rPr>
                <w:rFonts w:ascii="Times New Roman" w:hAnsi="Times New Roman"/>
                <w:lang w:val="lt-LT"/>
              </w:rPr>
              <w:t xml:space="preserve"> atskirai. </w:t>
            </w:r>
          </w:p>
          <w:p w:rsidR="00084B59" w:rsidRDefault="00084B59" w:rsidP="00131115">
            <w:pPr>
              <w:spacing w:after="120" w:line="240" w:lineRule="auto"/>
              <w:ind w:firstLine="709"/>
              <w:jc w:val="both"/>
              <w:rPr>
                <w:rFonts w:ascii="Times New Roman" w:hAnsi="Times New Roman"/>
                <w:lang w:val="lt-LT"/>
              </w:rPr>
            </w:pPr>
            <w:bookmarkStart w:id="3" w:name="_Hlk201941535"/>
          </w:p>
          <w:p w:rsidR="00084B59" w:rsidRDefault="00084B59" w:rsidP="00131115">
            <w:pPr>
              <w:spacing w:after="120" w:line="240" w:lineRule="auto"/>
              <w:ind w:firstLine="709"/>
              <w:jc w:val="both"/>
              <w:rPr>
                <w:rFonts w:ascii="Times New Roman" w:hAnsi="Times New Roman"/>
                <w:lang w:val="lt-LT"/>
              </w:rPr>
            </w:pPr>
          </w:p>
          <w:p w:rsidR="00084B59" w:rsidRDefault="00084B59" w:rsidP="00131115">
            <w:pPr>
              <w:spacing w:after="120" w:line="240" w:lineRule="auto"/>
              <w:ind w:firstLine="709"/>
              <w:jc w:val="both"/>
              <w:rPr>
                <w:rFonts w:ascii="Times New Roman" w:hAnsi="Times New Roman"/>
                <w:lang w:val="lt-LT"/>
              </w:rPr>
            </w:pPr>
          </w:p>
          <w:p w:rsidR="00084B59" w:rsidRDefault="00084B59" w:rsidP="00131115">
            <w:pPr>
              <w:spacing w:after="120" w:line="240" w:lineRule="auto"/>
              <w:ind w:firstLine="709"/>
              <w:jc w:val="both"/>
              <w:rPr>
                <w:rFonts w:ascii="Times New Roman" w:hAnsi="Times New Roman"/>
                <w:lang w:val="lt-LT"/>
              </w:rPr>
            </w:pPr>
          </w:p>
          <w:p w:rsidR="00131115" w:rsidRPr="00FA3EE2" w:rsidRDefault="00131115" w:rsidP="00131115">
            <w:pPr>
              <w:spacing w:after="120" w:line="240" w:lineRule="auto"/>
              <w:ind w:firstLine="709"/>
              <w:jc w:val="both"/>
              <w:rPr>
                <w:rFonts w:ascii="Times New Roman" w:hAnsi="Times New Roman"/>
                <w:lang w:val="lt-LT"/>
              </w:rPr>
            </w:pPr>
            <w:r w:rsidRPr="00FA3EE2">
              <w:rPr>
                <w:rFonts w:ascii="Times New Roman" w:hAnsi="Times New Roman"/>
                <w:lang w:val="lt-LT"/>
              </w:rPr>
              <w:t xml:space="preserve">2.3. Dalyvės įsipareigoja užtikrinti veiksmingą ir efektyvų </w:t>
            </w:r>
            <w:r w:rsidR="00EB7A5C">
              <w:rPr>
                <w:rFonts w:ascii="Times New Roman" w:hAnsi="Times New Roman"/>
                <w:lang w:val="lt-LT"/>
              </w:rPr>
              <w:t>skiriamų</w:t>
            </w:r>
            <w:r w:rsidR="00B11147">
              <w:rPr>
                <w:rFonts w:ascii="Times New Roman" w:hAnsi="Times New Roman"/>
                <w:lang w:val="lt-LT"/>
              </w:rPr>
              <w:t xml:space="preserve"> lėšų </w:t>
            </w:r>
            <w:r w:rsidRPr="00FA3EE2">
              <w:rPr>
                <w:rFonts w:ascii="Times New Roman" w:hAnsi="Times New Roman"/>
                <w:lang w:val="lt-LT"/>
              </w:rPr>
              <w:t xml:space="preserve">panaudojimą ir sudaryti palankesnes sąlygas laiku įgyvendinti </w:t>
            </w:r>
            <w:r w:rsidR="002F4412">
              <w:rPr>
                <w:rFonts w:ascii="Times New Roman" w:hAnsi="Times New Roman"/>
                <w:lang w:val="lt-LT"/>
              </w:rPr>
              <w:t>šį Projektą</w:t>
            </w:r>
            <w:r w:rsidRPr="00FA3EE2">
              <w:rPr>
                <w:rFonts w:ascii="Times New Roman" w:hAnsi="Times New Roman"/>
                <w:lang w:val="lt-LT"/>
              </w:rPr>
              <w:t xml:space="preserve">. </w:t>
            </w:r>
          </w:p>
          <w:p w:rsidR="00131115" w:rsidRPr="00FA3EE2" w:rsidRDefault="00131115" w:rsidP="00131115">
            <w:pPr>
              <w:spacing w:after="120" w:line="240" w:lineRule="auto"/>
              <w:ind w:firstLine="709"/>
              <w:jc w:val="both"/>
              <w:rPr>
                <w:rFonts w:ascii="Times New Roman" w:hAnsi="Times New Roman"/>
                <w:lang w:val="lt-LT"/>
              </w:rPr>
            </w:pPr>
            <w:r w:rsidRPr="00FA3EE2">
              <w:rPr>
                <w:rFonts w:ascii="Times New Roman" w:hAnsi="Times New Roman"/>
                <w:lang w:val="lt-LT"/>
              </w:rPr>
              <w:t>2.4. Dalyvių bendradarbiavimas bus grindžiamas skaidrumo, teisingumo, objektyvumo, veiksmingumo, inovacijų, atvirumo pokyčiams ir atskaitingumo principais.</w:t>
            </w:r>
          </w:p>
          <w:p w:rsidR="00131115" w:rsidRPr="00FA3EE2" w:rsidRDefault="00131115" w:rsidP="00131115">
            <w:pPr>
              <w:spacing w:after="120" w:line="240" w:lineRule="auto"/>
              <w:ind w:firstLine="709"/>
              <w:jc w:val="both"/>
              <w:rPr>
                <w:rFonts w:ascii="Times New Roman" w:hAnsi="Times New Roman"/>
                <w:lang w:val="lt-LT"/>
              </w:rPr>
            </w:pPr>
            <w:r w:rsidRPr="00FA3EE2">
              <w:rPr>
                <w:rFonts w:ascii="Times New Roman" w:hAnsi="Times New Roman"/>
                <w:lang w:val="lt-LT"/>
              </w:rPr>
              <w:t xml:space="preserve">2.5.  Dalyvės įsipareigoja kartu skatinti iniciatyvas, patenkančias į šio memorandumo taikymo sritį ir už jos ribų, įskaitant Lietuvos dalyvavimą atkuriant Ukrainos švietimo sektorių ir dedant pastangų, kad apie tai būtų </w:t>
            </w:r>
            <w:r w:rsidRPr="00FA3EE2">
              <w:rPr>
                <w:rFonts w:ascii="Times New Roman" w:hAnsi="Times New Roman"/>
                <w:lang w:val="lt-LT"/>
              </w:rPr>
              <w:lastRenderedPageBreak/>
              <w:t>labiau žinoma tarptautinei bendruomenei.</w:t>
            </w:r>
          </w:p>
          <w:bookmarkEnd w:id="2"/>
          <w:bookmarkEnd w:id="3"/>
          <w:p w:rsidR="00131115" w:rsidRPr="00FA3EE2" w:rsidRDefault="00131115" w:rsidP="00131115">
            <w:pPr>
              <w:spacing w:after="120" w:line="240" w:lineRule="auto"/>
              <w:ind w:firstLine="709"/>
              <w:jc w:val="both"/>
              <w:rPr>
                <w:rFonts w:ascii="Times New Roman" w:hAnsi="Times New Roman"/>
                <w:lang w:val="lt-LT"/>
              </w:rPr>
            </w:pPr>
            <w:r w:rsidRPr="00FA3EE2">
              <w:rPr>
                <w:rFonts w:ascii="Times New Roman" w:hAnsi="Times New Roman"/>
                <w:lang w:val="lt-LT"/>
              </w:rPr>
              <w:t>2.6. Siekiant užtikrinti skaidrumą, veiksmingumą ir bendrą atsakomybę už rezultatus, bus reguliariai komunikuojama, bendrai planuojama ir vykdomas viešinimas.</w:t>
            </w:r>
          </w:p>
          <w:p w:rsidR="00131115" w:rsidRPr="00FA3EE2" w:rsidRDefault="00131115" w:rsidP="00131115">
            <w:pPr>
              <w:spacing w:after="120" w:line="240" w:lineRule="auto"/>
              <w:rPr>
                <w:rFonts w:ascii="Times New Roman" w:hAnsi="Times New Roman"/>
                <w:lang w:val="lt-LT"/>
              </w:rPr>
            </w:pPr>
          </w:p>
          <w:p w:rsidR="00084B59" w:rsidRDefault="00084B59" w:rsidP="00292B19">
            <w:pPr>
              <w:spacing w:after="120" w:line="240" w:lineRule="auto"/>
              <w:jc w:val="center"/>
              <w:rPr>
                <w:rFonts w:ascii="Times New Roman" w:hAnsi="Times New Roman"/>
                <w:b/>
                <w:bCs/>
                <w:lang w:val="lt-LT"/>
              </w:rPr>
            </w:pPr>
          </w:p>
          <w:p w:rsidR="00084B59" w:rsidRDefault="00084B59" w:rsidP="00292B19">
            <w:pPr>
              <w:spacing w:after="120" w:line="240" w:lineRule="auto"/>
              <w:jc w:val="center"/>
              <w:rPr>
                <w:rFonts w:ascii="Times New Roman" w:hAnsi="Times New Roman"/>
                <w:b/>
                <w:bCs/>
                <w:lang w:val="lt-LT"/>
              </w:rPr>
            </w:pPr>
          </w:p>
          <w:p w:rsidR="00131115" w:rsidRPr="00FA3EE2" w:rsidRDefault="00131115" w:rsidP="00292B19">
            <w:pPr>
              <w:spacing w:after="120" w:line="240" w:lineRule="auto"/>
              <w:jc w:val="center"/>
              <w:rPr>
                <w:rFonts w:ascii="Times New Roman" w:hAnsi="Times New Roman"/>
                <w:b/>
                <w:bCs/>
                <w:lang w:val="lt-LT"/>
              </w:rPr>
            </w:pPr>
            <w:r w:rsidRPr="00FA3EE2">
              <w:rPr>
                <w:rFonts w:ascii="Times New Roman" w:hAnsi="Times New Roman"/>
                <w:b/>
                <w:bCs/>
                <w:lang w:val="lt-LT"/>
              </w:rPr>
              <w:t>3. Ginčai, pakeitimai</w:t>
            </w:r>
          </w:p>
          <w:p w:rsidR="00131115" w:rsidRPr="00FA3EE2" w:rsidRDefault="00131115" w:rsidP="00292B19">
            <w:pPr>
              <w:spacing w:after="120" w:line="240" w:lineRule="auto"/>
              <w:ind w:firstLine="709"/>
              <w:jc w:val="both"/>
              <w:rPr>
                <w:rFonts w:ascii="Times New Roman" w:hAnsi="Times New Roman"/>
                <w:lang w:val="lt-LT"/>
              </w:rPr>
            </w:pPr>
            <w:r w:rsidRPr="00FA3EE2">
              <w:rPr>
                <w:rFonts w:ascii="Times New Roman" w:hAnsi="Times New Roman"/>
                <w:lang w:val="lt-LT"/>
              </w:rPr>
              <w:t xml:space="preserve">3.1. Visi ginčai, kylantys dėl šio memorandumo aiškinimo ar taikymo, bus sprendžiami draugiškai, Dalyvėms konsultuojantis ar derantis. </w:t>
            </w:r>
          </w:p>
          <w:p w:rsidR="00131115" w:rsidRPr="00FA3EE2" w:rsidRDefault="00131115" w:rsidP="00292B19">
            <w:pPr>
              <w:spacing w:after="120" w:line="240" w:lineRule="auto"/>
              <w:ind w:firstLine="709"/>
              <w:jc w:val="both"/>
              <w:rPr>
                <w:rFonts w:ascii="Times New Roman" w:hAnsi="Times New Roman"/>
                <w:lang w:val="lt-LT"/>
              </w:rPr>
            </w:pPr>
            <w:r w:rsidRPr="00FA3EE2">
              <w:rPr>
                <w:rFonts w:ascii="Times New Roman" w:hAnsi="Times New Roman"/>
                <w:lang w:val="lt-LT"/>
              </w:rPr>
              <w:t xml:space="preserve">3.2. Šio memorandumo pakeitimai ir papildymai bus atliekami raštu </w:t>
            </w:r>
            <w:r w:rsidR="00292B19">
              <w:rPr>
                <w:rFonts w:ascii="Times New Roman" w:hAnsi="Times New Roman"/>
                <w:lang w:val="lt-LT"/>
              </w:rPr>
              <w:t>bendru</w:t>
            </w:r>
            <w:r w:rsidRPr="00FA3EE2">
              <w:rPr>
                <w:rFonts w:ascii="Times New Roman" w:hAnsi="Times New Roman"/>
                <w:lang w:val="lt-LT"/>
              </w:rPr>
              <w:t xml:space="preserve"> Dalyvių sutarimu ir taps neatskiriama jo dalimi. </w:t>
            </w:r>
          </w:p>
          <w:p w:rsidR="00131115" w:rsidRDefault="00131115" w:rsidP="00292B19">
            <w:pPr>
              <w:spacing w:after="120" w:line="240" w:lineRule="auto"/>
              <w:ind w:firstLine="709"/>
              <w:jc w:val="both"/>
              <w:rPr>
                <w:rFonts w:ascii="Times New Roman" w:hAnsi="Times New Roman"/>
                <w:b/>
                <w:bCs/>
                <w:lang w:val="lt-LT"/>
              </w:rPr>
            </w:pPr>
          </w:p>
          <w:p w:rsidR="00084B59" w:rsidRDefault="00084B59" w:rsidP="00292B19">
            <w:pPr>
              <w:spacing w:after="120" w:line="240" w:lineRule="auto"/>
              <w:ind w:firstLine="709"/>
              <w:jc w:val="both"/>
              <w:rPr>
                <w:rFonts w:ascii="Times New Roman" w:hAnsi="Times New Roman"/>
                <w:b/>
                <w:bCs/>
                <w:lang w:val="lt-LT"/>
              </w:rPr>
            </w:pPr>
          </w:p>
          <w:p w:rsidR="00084B59" w:rsidRPr="00FA3EE2" w:rsidRDefault="00084B59" w:rsidP="00292B19">
            <w:pPr>
              <w:spacing w:after="120" w:line="240" w:lineRule="auto"/>
              <w:ind w:firstLine="709"/>
              <w:jc w:val="both"/>
              <w:rPr>
                <w:rFonts w:ascii="Times New Roman" w:hAnsi="Times New Roman"/>
                <w:b/>
                <w:bCs/>
                <w:lang w:val="lt-LT"/>
              </w:rPr>
            </w:pPr>
          </w:p>
          <w:p w:rsidR="00131115" w:rsidRPr="00FA3EE2" w:rsidRDefault="00131115" w:rsidP="00292B19">
            <w:pPr>
              <w:spacing w:after="120" w:line="240" w:lineRule="auto"/>
              <w:ind w:firstLine="709"/>
              <w:jc w:val="both"/>
              <w:rPr>
                <w:rFonts w:ascii="Times New Roman" w:hAnsi="Times New Roman"/>
                <w:b/>
                <w:bCs/>
                <w:lang w:val="lt-LT"/>
              </w:rPr>
            </w:pPr>
            <w:r w:rsidRPr="00FA3EE2">
              <w:rPr>
                <w:rFonts w:ascii="Times New Roman" w:hAnsi="Times New Roman"/>
                <w:b/>
                <w:bCs/>
                <w:lang w:val="lt-LT"/>
              </w:rPr>
              <w:t>4. Komunikavimas</w:t>
            </w:r>
          </w:p>
          <w:p w:rsidR="00131115" w:rsidRPr="00FA3EE2" w:rsidRDefault="00131115" w:rsidP="00292B19">
            <w:pPr>
              <w:spacing w:after="120" w:line="240" w:lineRule="auto"/>
              <w:ind w:firstLine="709"/>
              <w:jc w:val="both"/>
              <w:rPr>
                <w:rFonts w:ascii="Times New Roman" w:hAnsi="Times New Roman"/>
                <w:lang w:val="lt-LT"/>
              </w:rPr>
            </w:pPr>
            <w:r w:rsidRPr="00FA3EE2">
              <w:rPr>
                <w:rFonts w:ascii="Times New Roman" w:hAnsi="Times New Roman"/>
                <w:lang w:val="lt-LT"/>
              </w:rPr>
              <w:t>4.1. Siekiant nuolat keistis informacija apie šio memorandumo nuostatų įgyvendinimą, bus paskirti šie kontaktiniai asmenys:</w:t>
            </w:r>
          </w:p>
          <w:p w:rsidR="00131115" w:rsidRPr="00FA3EE2" w:rsidRDefault="00131115" w:rsidP="00292B19">
            <w:pPr>
              <w:spacing w:after="120" w:line="240" w:lineRule="auto"/>
              <w:ind w:firstLine="709"/>
              <w:jc w:val="both"/>
              <w:rPr>
                <w:rFonts w:ascii="Times New Roman" w:hAnsi="Times New Roman"/>
                <w:lang w:val="lt-LT"/>
              </w:rPr>
            </w:pPr>
            <w:r w:rsidRPr="00FA3EE2">
              <w:rPr>
                <w:rFonts w:ascii="Times New Roman" w:hAnsi="Times New Roman"/>
                <w:lang w:val="lt-LT"/>
              </w:rPr>
              <w:t>4.2. Užsienio reikalų ministerijos atstovai:</w:t>
            </w:r>
          </w:p>
          <w:p w:rsidR="00131115" w:rsidRPr="00FA3EE2" w:rsidRDefault="00131115" w:rsidP="00292B19">
            <w:pPr>
              <w:spacing w:after="120" w:line="240" w:lineRule="auto"/>
              <w:ind w:firstLine="709"/>
              <w:jc w:val="both"/>
              <w:rPr>
                <w:rFonts w:ascii="Times New Roman" w:hAnsi="Times New Roman"/>
                <w:lang w:val="lt-LT"/>
              </w:rPr>
            </w:pPr>
            <w:r w:rsidRPr="00FA3EE2">
              <w:rPr>
                <w:rFonts w:ascii="Times New Roman" w:hAnsi="Times New Roman"/>
                <w:lang w:val="lt-LT"/>
              </w:rPr>
              <w:t>4.</w:t>
            </w:r>
            <w:r w:rsidR="00735948">
              <w:rPr>
                <w:rFonts w:ascii="Times New Roman" w:hAnsi="Times New Roman"/>
                <w:lang w:val="lt-LT"/>
              </w:rPr>
              <w:t>3</w:t>
            </w:r>
            <w:r w:rsidRPr="00FA3EE2">
              <w:rPr>
                <w:rFonts w:ascii="Times New Roman" w:hAnsi="Times New Roman"/>
                <w:lang w:val="lt-LT"/>
              </w:rPr>
              <w:t>. Žitomiro miesto savivaldybės administracijos atstovas:</w:t>
            </w:r>
          </w:p>
          <w:p w:rsidR="00131115" w:rsidRPr="00FA3EE2" w:rsidRDefault="00131115" w:rsidP="00131115">
            <w:pPr>
              <w:spacing w:after="120" w:line="240" w:lineRule="auto"/>
              <w:ind w:firstLine="709"/>
              <w:rPr>
                <w:rFonts w:ascii="Times New Roman" w:hAnsi="Times New Roman"/>
                <w:lang w:val="lt-LT"/>
              </w:rPr>
            </w:pPr>
          </w:p>
          <w:p w:rsidR="00131115" w:rsidRPr="00FA3EE2" w:rsidRDefault="00131115" w:rsidP="00131115">
            <w:pPr>
              <w:spacing w:after="120" w:line="240" w:lineRule="auto"/>
              <w:ind w:firstLine="709"/>
              <w:rPr>
                <w:rFonts w:ascii="Times New Roman" w:hAnsi="Times New Roman"/>
                <w:lang w:val="lt-LT"/>
              </w:rPr>
            </w:pPr>
            <w:r w:rsidRPr="00FA3EE2">
              <w:rPr>
                <w:rFonts w:ascii="Times New Roman" w:hAnsi="Times New Roman"/>
                <w:lang w:val="lt-LT"/>
              </w:rPr>
              <w:t>4.</w:t>
            </w:r>
            <w:r w:rsidR="009A43DB">
              <w:rPr>
                <w:rFonts w:ascii="Times New Roman" w:hAnsi="Times New Roman"/>
                <w:lang w:val="lt-LT"/>
              </w:rPr>
              <w:t>4</w:t>
            </w:r>
            <w:r w:rsidRPr="00FA3EE2">
              <w:rPr>
                <w:rFonts w:ascii="Times New Roman" w:hAnsi="Times New Roman"/>
                <w:lang w:val="lt-LT"/>
              </w:rPr>
              <w:t>. Ukrainos valstybinė infrastruktūros atkūrimo ir plėtros agentūros atstovas:</w:t>
            </w:r>
          </w:p>
          <w:p w:rsidR="00131115" w:rsidRPr="00FA3EE2" w:rsidRDefault="00131115" w:rsidP="00131115">
            <w:pPr>
              <w:spacing w:after="120" w:line="240" w:lineRule="auto"/>
              <w:ind w:firstLine="709"/>
              <w:rPr>
                <w:rFonts w:ascii="Times New Roman" w:hAnsi="Times New Roman"/>
                <w:lang w:val="lt-LT"/>
              </w:rPr>
            </w:pPr>
          </w:p>
          <w:p w:rsidR="00131115" w:rsidRPr="00FA3EE2" w:rsidRDefault="00131115" w:rsidP="00131115">
            <w:pPr>
              <w:spacing w:after="120" w:line="240" w:lineRule="auto"/>
              <w:ind w:firstLine="709"/>
              <w:rPr>
                <w:rFonts w:ascii="Times New Roman" w:hAnsi="Times New Roman"/>
                <w:lang w:val="lt-LT"/>
              </w:rPr>
            </w:pPr>
            <w:r w:rsidRPr="00FA3EE2">
              <w:rPr>
                <w:rFonts w:ascii="Times New Roman" w:hAnsi="Times New Roman"/>
                <w:lang w:val="lt-LT"/>
              </w:rPr>
              <w:t>Dalyviai apie kontaktinių asmenų pasikeitimus informuos vieni kitus elektroniniu paštu.</w:t>
            </w:r>
          </w:p>
          <w:p w:rsidR="00131115" w:rsidRPr="00FA3EE2" w:rsidRDefault="00131115" w:rsidP="00131115">
            <w:pPr>
              <w:spacing w:line="240" w:lineRule="auto"/>
              <w:ind w:firstLine="709"/>
              <w:jc w:val="center"/>
              <w:rPr>
                <w:rFonts w:ascii="Times New Roman" w:hAnsi="Times New Roman"/>
                <w:b/>
                <w:bCs/>
                <w:lang w:val="lt-LT"/>
              </w:rPr>
            </w:pPr>
            <w:r w:rsidRPr="00FA3EE2">
              <w:rPr>
                <w:rFonts w:ascii="Times New Roman" w:hAnsi="Times New Roman"/>
                <w:b/>
                <w:bCs/>
                <w:lang w:val="lt-LT"/>
              </w:rPr>
              <w:t>5. Baigiamosios nuostatos</w:t>
            </w:r>
          </w:p>
          <w:p w:rsidR="00131115" w:rsidRPr="00FA3EE2" w:rsidRDefault="00131115" w:rsidP="00131115">
            <w:pPr>
              <w:spacing w:line="240" w:lineRule="auto"/>
              <w:ind w:firstLine="709"/>
              <w:jc w:val="center"/>
              <w:rPr>
                <w:rFonts w:ascii="Times New Roman" w:hAnsi="Times New Roman"/>
                <w:b/>
                <w:bCs/>
                <w:lang w:val="lt-LT"/>
              </w:rPr>
            </w:pPr>
          </w:p>
          <w:p w:rsidR="00131115" w:rsidRPr="00FA3EE2" w:rsidRDefault="00131115" w:rsidP="00131115">
            <w:pPr>
              <w:spacing w:after="120" w:line="240" w:lineRule="auto"/>
              <w:ind w:firstLine="709"/>
              <w:jc w:val="both"/>
              <w:rPr>
                <w:rFonts w:ascii="Times New Roman" w:hAnsi="Times New Roman"/>
                <w:lang w:val="lt-LT"/>
              </w:rPr>
            </w:pPr>
            <w:bookmarkStart w:id="4" w:name="_Hlk201941897"/>
            <w:r w:rsidRPr="00FA3EE2">
              <w:rPr>
                <w:rFonts w:ascii="Times New Roman" w:hAnsi="Times New Roman"/>
                <w:lang w:val="lt-LT"/>
              </w:rPr>
              <w:t xml:space="preserve">5.1. Šis memorandumas nėra teisiškai privalomas ir nėra </w:t>
            </w:r>
            <w:r w:rsidR="0060675F">
              <w:rPr>
                <w:rFonts w:ascii="Times New Roman" w:hAnsi="Times New Roman"/>
                <w:lang w:val="lt-LT"/>
              </w:rPr>
              <w:t xml:space="preserve">laikomas tarptautine </w:t>
            </w:r>
            <w:r w:rsidRPr="00FA3EE2">
              <w:rPr>
                <w:rFonts w:ascii="Times New Roman" w:hAnsi="Times New Roman"/>
                <w:lang w:val="lt-LT"/>
              </w:rPr>
              <w:t>sutarti</w:t>
            </w:r>
            <w:r w:rsidR="0060675F">
              <w:rPr>
                <w:rFonts w:ascii="Times New Roman" w:hAnsi="Times New Roman"/>
                <w:lang w:val="lt-LT"/>
              </w:rPr>
              <w:t>mi</w:t>
            </w:r>
            <w:r w:rsidRPr="00FA3EE2">
              <w:rPr>
                <w:rFonts w:ascii="Times New Roman" w:hAnsi="Times New Roman"/>
                <w:lang w:val="lt-LT"/>
              </w:rPr>
              <w:t xml:space="preserve"> </w:t>
            </w:r>
            <w:r w:rsidR="00673A1A">
              <w:rPr>
                <w:rFonts w:ascii="Times New Roman" w:hAnsi="Times New Roman"/>
                <w:lang w:val="lt-LT"/>
              </w:rPr>
              <w:t>pa</w:t>
            </w:r>
            <w:r w:rsidRPr="00FA3EE2">
              <w:rPr>
                <w:rFonts w:ascii="Times New Roman" w:hAnsi="Times New Roman"/>
                <w:lang w:val="lt-LT"/>
              </w:rPr>
              <w:t>gal tarptautinę ar nacionalinę teisę. Jis atspindi Dalyvių gerą valią ir ketinimus.</w:t>
            </w:r>
          </w:p>
          <w:p w:rsidR="00131115" w:rsidRPr="00FA3EE2" w:rsidRDefault="00131115" w:rsidP="00131115">
            <w:pPr>
              <w:spacing w:after="120" w:line="240" w:lineRule="auto"/>
              <w:ind w:firstLine="709"/>
              <w:jc w:val="both"/>
              <w:rPr>
                <w:rFonts w:ascii="Times New Roman" w:hAnsi="Times New Roman"/>
                <w:lang w:val="lt-LT"/>
              </w:rPr>
            </w:pPr>
            <w:r w:rsidRPr="00FA3EE2">
              <w:rPr>
                <w:rFonts w:ascii="Times New Roman" w:hAnsi="Times New Roman"/>
                <w:lang w:val="lt-LT"/>
              </w:rPr>
              <w:t xml:space="preserve">5.2. Šis memorandumas įsigalioja tą </w:t>
            </w:r>
            <w:r w:rsidRPr="00FA3EE2">
              <w:rPr>
                <w:rFonts w:ascii="Times New Roman" w:hAnsi="Times New Roman"/>
                <w:lang w:val="lt-LT"/>
              </w:rPr>
              <w:lastRenderedPageBreak/>
              <w:t xml:space="preserve">dieną, kai jį pasirašo </w:t>
            </w:r>
            <w:r w:rsidR="00292B19">
              <w:rPr>
                <w:rFonts w:ascii="Times New Roman" w:hAnsi="Times New Roman"/>
                <w:lang w:val="lt-LT"/>
              </w:rPr>
              <w:t>visos</w:t>
            </w:r>
            <w:r w:rsidRPr="00FA3EE2">
              <w:rPr>
                <w:rFonts w:ascii="Times New Roman" w:hAnsi="Times New Roman"/>
                <w:lang w:val="lt-LT"/>
              </w:rPr>
              <w:t xml:space="preserve"> Dalyvės, ir galioja tol, kol bus įvykdyti visi įsipareigojimai, nebent kuri nors Dalyvė nutrauktų jį anksčiau, raštu pranešdama apie tai prieš tris mėnesius.</w:t>
            </w:r>
          </w:p>
          <w:p w:rsidR="00131115" w:rsidRPr="00FA3EE2" w:rsidRDefault="00131115" w:rsidP="00131115">
            <w:pPr>
              <w:spacing w:after="120" w:line="240" w:lineRule="auto"/>
              <w:ind w:firstLine="709"/>
              <w:rPr>
                <w:rFonts w:ascii="Times New Roman" w:hAnsi="Times New Roman"/>
                <w:lang w:val="lt-LT"/>
              </w:rPr>
            </w:pPr>
            <w:r w:rsidRPr="00FA3EE2">
              <w:rPr>
                <w:rFonts w:ascii="Times New Roman" w:hAnsi="Times New Roman"/>
                <w:lang w:val="lt-LT"/>
              </w:rPr>
              <w:t>5.3. Nei šis memorandumas, nei bet kokios su juo susijusios teisės negali būti perleistos trečiosioms šalims be išankstinio raštiško kit</w:t>
            </w:r>
            <w:r w:rsidR="0060675F">
              <w:rPr>
                <w:rFonts w:ascii="Times New Roman" w:hAnsi="Times New Roman"/>
                <w:lang w:val="lt-LT"/>
              </w:rPr>
              <w:t>ų</w:t>
            </w:r>
            <w:r w:rsidRPr="00FA3EE2">
              <w:rPr>
                <w:rFonts w:ascii="Times New Roman" w:hAnsi="Times New Roman"/>
                <w:lang w:val="lt-LT"/>
              </w:rPr>
              <w:t xml:space="preserve"> Dalyv</w:t>
            </w:r>
            <w:r w:rsidR="0060675F">
              <w:rPr>
                <w:rFonts w:ascii="Times New Roman" w:hAnsi="Times New Roman"/>
                <w:lang w:val="lt-LT"/>
              </w:rPr>
              <w:t>ių</w:t>
            </w:r>
            <w:r w:rsidRPr="00FA3EE2">
              <w:rPr>
                <w:rFonts w:ascii="Times New Roman" w:hAnsi="Times New Roman"/>
                <w:lang w:val="lt-LT"/>
              </w:rPr>
              <w:t xml:space="preserve"> sutikimo.</w:t>
            </w:r>
          </w:p>
          <w:bookmarkEnd w:id="4"/>
          <w:p w:rsidR="00131115" w:rsidRPr="00FA3EE2" w:rsidRDefault="00131115" w:rsidP="00131115">
            <w:pPr>
              <w:spacing w:after="120" w:line="240" w:lineRule="auto"/>
              <w:ind w:firstLine="709"/>
              <w:rPr>
                <w:rFonts w:ascii="Times New Roman" w:hAnsi="Times New Roman"/>
                <w:b/>
                <w:bCs/>
                <w:lang w:val="lt-LT"/>
              </w:rPr>
            </w:pPr>
          </w:p>
          <w:p w:rsidR="00131115" w:rsidRPr="00FA3EE2" w:rsidRDefault="00131115">
            <w:pPr>
              <w:rPr>
                <w:rFonts w:ascii="Times New Roman" w:hAnsi="Times New Roman"/>
                <w:lang w:val="lt-LT"/>
              </w:rPr>
            </w:pPr>
          </w:p>
        </w:tc>
        <w:tc>
          <w:tcPr>
            <w:tcW w:w="4814" w:type="dxa"/>
          </w:tcPr>
          <w:p w:rsidR="00131115" w:rsidRPr="00131115" w:rsidRDefault="00131115" w:rsidP="00131115">
            <w:pPr>
              <w:spacing w:after="160"/>
              <w:jc w:val="both"/>
              <w:rPr>
                <w:rFonts w:ascii="Times New Roman" w:hAnsi="Times New Roman"/>
                <w:lang w:val="uk-UA"/>
              </w:rPr>
            </w:pPr>
            <w:r w:rsidRPr="00292B19">
              <w:rPr>
                <w:rFonts w:ascii="Times New Roman" w:hAnsi="Times New Roman"/>
                <w:lang w:val="uk-UA"/>
              </w:rPr>
              <w:lastRenderedPageBreak/>
              <w:t xml:space="preserve">              </w:t>
            </w:r>
            <w:r w:rsidRPr="00131115">
              <w:rPr>
                <w:rFonts w:ascii="Times New Roman" w:hAnsi="Times New Roman"/>
                <w:lang w:val="uk-UA"/>
              </w:rPr>
              <w:t>Міністерство закордонних справ Литовської Республіки</w:t>
            </w:r>
            <w:r w:rsidR="006D7D84">
              <w:rPr>
                <w:rFonts w:ascii="Times New Roman" w:hAnsi="Times New Roman"/>
                <w:lang w:val="lt-LT"/>
              </w:rPr>
              <w:t xml:space="preserve"> (</w:t>
            </w:r>
            <w:r w:rsidR="005F15E4" w:rsidRPr="005F15E4">
              <w:rPr>
                <w:rFonts w:ascii="Times New Roman" w:hAnsi="Times New Roman"/>
                <w:lang w:val="lt-LT"/>
              </w:rPr>
              <w:t xml:space="preserve">далі </w:t>
            </w:r>
            <w:r w:rsidR="005F15E4">
              <w:rPr>
                <w:rFonts w:ascii="Times New Roman" w:hAnsi="Times New Roman"/>
                <w:lang w:val="lt-LT"/>
              </w:rPr>
              <w:t xml:space="preserve">– </w:t>
            </w:r>
            <w:r w:rsidR="005F15E4" w:rsidRPr="005F15E4">
              <w:rPr>
                <w:rFonts w:ascii="Times New Roman" w:hAnsi="Times New Roman"/>
                <w:lang w:val="lt-LT"/>
              </w:rPr>
              <w:t>МЗС</w:t>
            </w:r>
            <w:r w:rsidR="005F15E4">
              <w:rPr>
                <w:rFonts w:ascii="Times New Roman" w:hAnsi="Times New Roman"/>
                <w:lang w:val="lt-LT"/>
              </w:rPr>
              <w:t>)</w:t>
            </w:r>
            <w:r w:rsidRPr="00131115">
              <w:rPr>
                <w:rFonts w:ascii="Times New Roman" w:hAnsi="Times New Roman"/>
                <w:lang w:val="uk-UA"/>
              </w:rPr>
              <w:t>,</w:t>
            </w:r>
            <w:r w:rsidRPr="00292B19">
              <w:rPr>
                <w:rFonts w:ascii="Times New Roman" w:hAnsi="Times New Roman"/>
                <w:lang w:val="uk-UA"/>
              </w:rPr>
              <w:t xml:space="preserve"> </w:t>
            </w:r>
            <w:r w:rsidR="005125AC">
              <w:rPr>
                <w:rFonts w:ascii="Times New Roman" w:hAnsi="Times New Roman"/>
                <w:lang w:val="uk-UA"/>
              </w:rPr>
              <w:t>Житомирська міська рада</w:t>
            </w:r>
            <w:r w:rsidRPr="00131115">
              <w:rPr>
                <w:rFonts w:ascii="Times New Roman" w:hAnsi="Times New Roman"/>
                <w:lang w:val="uk-UA"/>
              </w:rPr>
              <w:t xml:space="preserve"> та</w:t>
            </w:r>
            <w:r w:rsidRPr="00292B19">
              <w:rPr>
                <w:rFonts w:ascii="Times New Roman" w:hAnsi="Times New Roman"/>
                <w:lang w:val="uk-UA"/>
              </w:rPr>
              <w:t xml:space="preserve"> </w:t>
            </w:r>
            <w:r w:rsidRPr="00131115">
              <w:rPr>
                <w:rFonts w:ascii="Times New Roman" w:hAnsi="Times New Roman"/>
                <w:lang w:val="uk-UA"/>
              </w:rPr>
              <w:t>Державн</w:t>
            </w:r>
            <w:r w:rsidR="005125AC">
              <w:rPr>
                <w:rFonts w:ascii="Times New Roman" w:hAnsi="Times New Roman"/>
                <w:lang w:val="uk-UA"/>
              </w:rPr>
              <w:t>е</w:t>
            </w:r>
            <w:r w:rsidRPr="00131115">
              <w:rPr>
                <w:rFonts w:ascii="Times New Roman" w:hAnsi="Times New Roman"/>
                <w:lang w:val="uk-UA"/>
              </w:rPr>
              <w:t xml:space="preserve"> </w:t>
            </w:r>
            <w:r w:rsidR="005125AC" w:rsidRPr="00131115">
              <w:rPr>
                <w:rFonts w:ascii="Times New Roman" w:hAnsi="Times New Roman"/>
                <w:lang w:val="uk-UA"/>
              </w:rPr>
              <w:t>аген</w:t>
            </w:r>
            <w:r w:rsidR="005125AC">
              <w:rPr>
                <w:rFonts w:ascii="Times New Roman" w:hAnsi="Times New Roman"/>
                <w:lang w:val="uk-UA"/>
              </w:rPr>
              <w:t>тство</w:t>
            </w:r>
            <w:r w:rsidRPr="00131115">
              <w:rPr>
                <w:rFonts w:ascii="Times New Roman" w:hAnsi="Times New Roman"/>
                <w:lang w:val="uk-UA"/>
              </w:rPr>
              <w:t xml:space="preserve"> відновлення та розвитку інфраструктури України</w:t>
            </w:r>
            <w:r w:rsidRPr="00292B19">
              <w:rPr>
                <w:rFonts w:ascii="Times New Roman" w:hAnsi="Times New Roman"/>
                <w:lang w:val="uk-UA"/>
              </w:rPr>
              <w:t xml:space="preserve"> </w:t>
            </w:r>
            <w:r w:rsidRPr="00131115">
              <w:rPr>
                <w:rFonts w:ascii="Times New Roman" w:hAnsi="Times New Roman"/>
                <w:lang w:val="uk-UA"/>
              </w:rPr>
              <w:t xml:space="preserve">(далі разом - «Учасники»), </w:t>
            </w:r>
          </w:p>
          <w:p w:rsidR="00131115" w:rsidRPr="00292B19" w:rsidRDefault="00131115" w:rsidP="00131115">
            <w:pPr>
              <w:jc w:val="both"/>
              <w:rPr>
                <w:rFonts w:ascii="Times New Roman" w:hAnsi="Times New Roman"/>
                <w:lang w:val="uk-UA"/>
              </w:rPr>
            </w:pPr>
            <w:r w:rsidRPr="00292B19">
              <w:rPr>
                <w:rFonts w:ascii="Times New Roman" w:hAnsi="Times New Roman"/>
                <w:lang w:val="uk-UA"/>
              </w:rPr>
              <w:t xml:space="preserve">                 </w:t>
            </w:r>
            <w:r w:rsidRPr="00131115">
              <w:rPr>
                <w:rFonts w:ascii="Times New Roman" w:hAnsi="Times New Roman"/>
                <w:lang w:val="uk-UA"/>
              </w:rPr>
              <w:t>усвідомлюючи термінову потребу у комплексному відновленні та реконструкції в Україні, зокрема в освітньому секторі, внаслідок широкомасштабної агресії Росії проти України,</w:t>
            </w:r>
          </w:p>
          <w:p w:rsidR="00131115" w:rsidRPr="00292B19" w:rsidRDefault="00131115" w:rsidP="00131115">
            <w:pPr>
              <w:jc w:val="both"/>
              <w:rPr>
                <w:rFonts w:ascii="Times New Roman" w:hAnsi="Times New Roman"/>
                <w:lang w:val="uk-UA"/>
              </w:rPr>
            </w:pPr>
          </w:p>
          <w:p w:rsidR="00131115" w:rsidRPr="00131115" w:rsidRDefault="00131115" w:rsidP="00131115">
            <w:pPr>
              <w:jc w:val="both"/>
              <w:rPr>
                <w:rFonts w:ascii="Times New Roman" w:hAnsi="Times New Roman"/>
                <w:lang w:val="uk-UA"/>
              </w:rPr>
            </w:pPr>
            <w:r w:rsidRPr="00292B19">
              <w:rPr>
                <w:rFonts w:ascii="Times New Roman" w:hAnsi="Times New Roman"/>
                <w:lang w:val="uk-UA"/>
              </w:rPr>
              <w:t xml:space="preserve">            </w:t>
            </w:r>
            <w:r w:rsidRPr="00131115">
              <w:rPr>
                <w:rFonts w:ascii="Times New Roman" w:hAnsi="Times New Roman"/>
                <w:lang w:val="uk-UA"/>
              </w:rPr>
              <w:t>визнаючи спільні цінності партнерства, стійкості та інновацій, а також важливість розбудови інклюзивного, сучасного та готового до майбутнього освітнього середовища,</w:t>
            </w:r>
          </w:p>
          <w:p w:rsidR="00131115" w:rsidRPr="00131115" w:rsidRDefault="00131115" w:rsidP="00131115">
            <w:pPr>
              <w:jc w:val="both"/>
              <w:rPr>
                <w:rFonts w:ascii="Times New Roman" w:hAnsi="Times New Roman"/>
                <w:lang w:val="uk-UA"/>
              </w:rPr>
            </w:pPr>
          </w:p>
          <w:p w:rsidR="00131115" w:rsidRPr="00131115" w:rsidRDefault="00131115" w:rsidP="00131115">
            <w:pPr>
              <w:spacing w:after="160"/>
              <w:jc w:val="both"/>
              <w:rPr>
                <w:rFonts w:ascii="Times New Roman" w:hAnsi="Times New Roman"/>
                <w:lang w:val="uk-UA"/>
              </w:rPr>
            </w:pPr>
            <w:r w:rsidRPr="00292B19">
              <w:rPr>
                <w:rFonts w:ascii="Times New Roman" w:hAnsi="Times New Roman"/>
                <w:lang w:val="uk-UA"/>
              </w:rPr>
              <w:t>з урахуванням Меморандуму між Міністерством закордонних справ Литовської Республіки та Міністерством освіти і науки України, підписаного 12 липня 2025 року в Римі, яким Литва зобов'язалася фінансово сприяти відновленню освітньої галузі України</w:t>
            </w:r>
          </w:p>
          <w:p w:rsidR="00131115" w:rsidRPr="00292B19" w:rsidRDefault="00FA3EE2">
            <w:pPr>
              <w:rPr>
                <w:rFonts w:ascii="Times New Roman" w:hAnsi="Times New Roman"/>
                <w:lang w:val="uk-UA"/>
              </w:rPr>
            </w:pPr>
            <w:r w:rsidRPr="00292B19">
              <w:rPr>
                <w:rFonts w:ascii="Times New Roman" w:hAnsi="Times New Roman"/>
                <w:lang w:val="uk-UA"/>
              </w:rPr>
              <w:lastRenderedPageBreak/>
              <w:t>враховуючи те, що відповідно до Закону Литовської Республіки про розвиток співробітництва та гуманітарну допомогу Фонд розвитку співробітництва та гуманітарної допомоги (далі – Фонд), який адмініструється Центральною агенцією з управління проектами (далі – ЦАУП), є ефективним інструментом для досягнення цілей розвитку та сприяння відновленню України,</w:t>
            </w:r>
          </w:p>
          <w:p w:rsidR="00FA3EE2" w:rsidRPr="00292B19" w:rsidRDefault="00FA3EE2">
            <w:pPr>
              <w:rPr>
                <w:rFonts w:ascii="Times New Roman" w:hAnsi="Times New Roman"/>
                <w:lang w:val="uk-UA"/>
              </w:rPr>
            </w:pPr>
          </w:p>
          <w:p w:rsidR="00FA3EE2" w:rsidRPr="00FA3EE2" w:rsidRDefault="00FA3EE2" w:rsidP="00FA3EE2">
            <w:pPr>
              <w:rPr>
                <w:rFonts w:ascii="Times New Roman" w:hAnsi="Times New Roman"/>
                <w:lang w:val="uk-UA"/>
              </w:rPr>
            </w:pPr>
            <w:r w:rsidRPr="00FA3EE2">
              <w:rPr>
                <w:rFonts w:ascii="Times New Roman" w:hAnsi="Times New Roman"/>
                <w:lang w:val="uk-UA"/>
              </w:rPr>
              <w:t>досягли наступного порозуміння:</w:t>
            </w:r>
          </w:p>
          <w:p w:rsidR="00FA3EE2" w:rsidRPr="00FA3EE2" w:rsidRDefault="00FA3EE2" w:rsidP="00FA3EE2">
            <w:pPr>
              <w:rPr>
                <w:rFonts w:ascii="Times New Roman" w:hAnsi="Times New Roman"/>
                <w:lang w:val="uk-UA"/>
              </w:rPr>
            </w:pPr>
          </w:p>
          <w:p w:rsidR="00FA3EE2" w:rsidRPr="00292B19" w:rsidRDefault="00FA3EE2" w:rsidP="00FA3EE2">
            <w:pPr>
              <w:jc w:val="center"/>
              <w:rPr>
                <w:rFonts w:ascii="Times New Roman" w:hAnsi="Times New Roman"/>
                <w:b/>
                <w:bCs/>
                <w:lang w:val="uk-UA"/>
              </w:rPr>
            </w:pPr>
            <w:r w:rsidRPr="00FA3EE2">
              <w:rPr>
                <w:rFonts w:ascii="Times New Roman" w:hAnsi="Times New Roman"/>
                <w:b/>
                <w:bCs/>
                <w:lang w:val="uk-UA"/>
              </w:rPr>
              <w:t>1. Предмет Меморандуму</w:t>
            </w:r>
          </w:p>
          <w:p w:rsidR="00FA3EE2" w:rsidRDefault="00FA3EE2" w:rsidP="00FA3EE2">
            <w:pPr>
              <w:jc w:val="both"/>
              <w:rPr>
                <w:rFonts w:ascii="Times New Roman" w:hAnsi="Times New Roman"/>
                <w:lang w:val="lt-LT"/>
              </w:rPr>
            </w:pPr>
            <w:r w:rsidRPr="00292B19">
              <w:rPr>
                <w:rFonts w:ascii="Times New Roman" w:hAnsi="Times New Roman"/>
                <w:lang w:val="uk-UA"/>
              </w:rPr>
              <w:t xml:space="preserve">1.1. Цим меморандумом </w:t>
            </w:r>
            <w:r w:rsidR="00E85C4B" w:rsidRPr="00131115">
              <w:rPr>
                <w:rFonts w:ascii="Times New Roman" w:hAnsi="Times New Roman"/>
                <w:lang w:val="uk-UA"/>
              </w:rPr>
              <w:t>Учасники</w:t>
            </w:r>
            <w:r w:rsidR="00E85C4B">
              <w:rPr>
                <w:rFonts w:ascii="Times New Roman" w:hAnsi="Times New Roman"/>
                <w:lang w:val="lt-LT"/>
              </w:rPr>
              <w:t xml:space="preserve"> </w:t>
            </w:r>
            <w:r w:rsidRPr="00292B19">
              <w:rPr>
                <w:rFonts w:ascii="Times New Roman" w:hAnsi="Times New Roman"/>
                <w:lang w:val="uk-UA"/>
              </w:rPr>
              <w:t>домовляються співпрацювати у реалізації другого етапу проекту «Школа майбутнього для України» – підготовці та адаптації (локалізації) технічного проекту будівництва нової багатофункціональної освітньої установи в місті Житомир, на місці зруйнованого під час війни ліцею № 25 за адресою: вул. Мала Бердичівська, 18, м. Житомир, Україна</w:t>
            </w:r>
            <w:r w:rsidR="00266D08">
              <w:rPr>
                <w:rFonts w:ascii="Times New Roman" w:hAnsi="Times New Roman"/>
                <w:lang w:val="lt-LT"/>
              </w:rPr>
              <w:t xml:space="preserve"> (</w:t>
            </w:r>
            <w:r w:rsidR="00266D08" w:rsidRPr="00292B19">
              <w:rPr>
                <w:rFonts w:ascii="Times New Roman" w:hAnsi="Times New Roman"/>
                <w:lang w:val="uk-UA"/>
              </w:rPr>
              <w:t xml:space="preserve">далі – </w:t>
            </w:r>
            <w:r w:rsidR="00E85C4B" w:rsidRPr="006C38F9">
              <w:rPr>
                <w:rFonts w:ascii="Times New Roman" w:hAnsi="Times New Roman"/>
                <w:lang w:val="lt-LT"/>
              </w:rPr>
              <w:t>П</w:t>
            </w:r>
            <w:r w:rsidR="00266D08" w:rsidRPr="00292B19">
              <w:rPr>
                <w:rFonts w:ascii="Times New Roman" w:hAnsi="Times New Roman"/>
                <w:lang w:val="uk-UA"/>
              </w:rPr>
              <w:t>роек</w:t>
            </w:r>
            <w:r w:rsidR="00E85C4B" w:rsidRPr="00292B19">
              <w:rPr>
                <w:rFonts w:ascii="Times New Roman" w:hAnsi="Times New Roman"/>
                <w:lang w:val="uk-UA"/>
              </w:rPr>
              <w:t>т</w:t>
            </w:r>
            <w:r w:rsidR="00E85C4B">
              <w:rPr>
                <w:rFonts w:ascii="Times New Roman" w:hAnsi="Times New Roman"/>
                <w:lang w:val="lt-LT"/>
              </w:rPr>
              <w:t>)</w:t>
            </w:r>
            <w:r w:rsidRPr="00292B19">
              <w:rPr>
                <w:rFonts w:ascii="Times New Roman" w:hAnsi="Times New Roman"/>
                <w:lang w:val="uk-UA"/>
              </w:rPr>
              <w:t>.</w:t>
            </w:r>
          </w:p>
          <w:p w:rsidR="00563BA6" w:rsidRPr="00563BA6" w:rsidRDefault="00563BA6" w:rsidP="00FA3EE2">
            <w:pPr>
              <w:jc w:val="both"/>
              <w:rPr>
                <w:rFonts w:ascii="Times New Roman" w:hAnsi="Times New Roman"/>
                <w:lang w:val="lt-LT"/>
              </w:rPr>
            </w:pPr>
          </w:p>
          <w:p w:rsidR="006C38F9" w:rsidRPr="00084B59" w:rsidRDefault="006C38F9" w:rsidP="006C38F9">
            <w:pPr>
              <w:jc w:val="both"/>
              <w:rPr>
                <w:rFonts w:ascii="Times New Roman" w:hAnsi="Times New Roman"/>
                <w:lang w:val="uk-UA"/>
              </w:rPr>
            </w:pPr>
            <w:r w:rsidRPr="006C38F9">
              <w:rPr>
                <w:rFonts w:ascii="Times New Roman" w:hAnsi="Times New Roman"/>
                <w:lang w:val="lt-LT"/>
              </w:rPr>
              <w:t>1</w:t>
            </w:r>
            <w:r w:rsidRPr="00084B59">
              <w:rPr>
                <w:rFonts w:ascii="Times New Roman" w:hAnsi="Times New Roman"/>
                <w:lang w:val="uk-UA"/>
              </w:rPr>
              <w:t>.2. Підписуючи цей меморандум, учасники зобов'язуються:</w:t>
            </w:r>
          </w:p>
          <w:p w:rsidR="006C38F9" w:rsidRPr="00084B59" w:rsidRDefault="006C38F9" w:rsidP="006C38F9">
            <w:pPr>
              <w:jc w:val="both"/>
              <w:rPr>
                <w:rFonts w:ascii="Times New Roman" w:hAnsi="Times New Roman"/>
                <w:lang w:val="uk-UA"/>
              </w:rPr>
            </w:pPr>
            <w:r w:rsidRPr="00084B59">
              <w:rPr>
                <w:rFonts w:ascii="Times New Roman" w:hAnsi="Times New Roman"/>
                <w:lang w:val="uk-UA"/>
              </w:rPr>
              <w:t>1.2.1. Міністерство закордонних справ Литовської Республіки виділить кошти через Фонд, необхідні для реалізації заходів, зазначених у пункті 1.1 цього меморандуму.</w:t>
            </w:r>
          </w:p>
          <w:p w:rsidR="006C38F9" w:rsidRPr="00084B59" w:rsidRDefault="006C38F9" w:rsidP="006C38F9">
            <w:pPr>
              <w:jc w:val="both"/>
              <w:rPr>
                <w:rFonts w:ascii="Times New Roman" w:hAnsi="Times New Roman"/>
                <w:lang w:val="uk-UA"/>
              </w:rPr>
            </w:pPr>
            <w:r w:rsidRPr="00084B59">
              <w:rPr>
                <w:rFonts w:ascii="Times New Roman" w:hAnsi="Times New Roman"/>
                <w:lang w:val="uk-UA"/>
              </w:rPr>
              <w:t>1.2.2. Проект та діяльність, що фінансуються відповідно до цього меморандуму, будуть реалізовані CPVA.</w:t>
            </w:r>
          </w:p>
          <w:p w:rsidR="00F33BCD" w:rsidRPr="00F33BCD" w:rsidRDefault="00F33BCD" w:rsidP="00F33BCD">
            <w:pPr>
              <w:jc w:val="both"/>
              <w:rPr>
                <w:rFonts w:ascii="Times New Roman" w:hAnsi="Times New Roman"/>
                <w:lang w:val="lt-LT"/>
              </w:rPr>
            </w:pPr>
            <w:r w:rsidRPr="00084B59">
              <w:rPr>
                <w:rFonts w:ascii="Times New Roman" w:hAnsi="Times New Roman"/>
                <w:lang w:val="uk-UA"/>
              </w:rPr>
              <w:t xml:space="preserve">1.2.3. </w:t>
            </w:r>
            <w:r w:rsidR="005125AC">
              <w:rPr>
                <w:rFonts w:ascii="Times New Roman" w:hAnsi="Times New Roman"/>
                <w:lang w:val="uk-UA"/>
              </w:rPr>
              <w:t>Житомирська міська рада</w:t>
            </w:r>
            <w:r w:rsidRPr="00084B59">
              <w:rPr>
                <w:rFonts w:ascii="Times New Roman" w:hAnsi="Times New Roman"/>
                <w:lang w:val="uk-UA"/>
              </w:rPr>
              <w:t xml:space="preserve"> сприятиме реалізації цього проекту та діяльності, виконуючи функції замовника технічного проекту, буде відповідати за отримання та подання до відповідальних органів усіх необхідних документів, дозволів, необхідних для локалізації та підготовки проекту (включаючи підготовку будівельного майданчика до будівництва</w:t>
            </w:r>
            <w:r w:rsidRPr="00F33BCD">
              <w:rPr>
                <w:rFonts w:ascii="Times New Roman" w:hAnsi="Times New Roman"/>
                <w:lang w:val="lt-LT"/>
              </w:rPr>
              <w:t>).</w:t>
            </w:r>
          </w:p>
          <w:p w:rsidR="00FA3EE2" w:rsidRDefault="005125AC" w:rsidP="00F33BCD">
            <w:pPr>
              <w:jc w:val="both"/>
              <w:rPr>
                <w:rFonts w:ascii="Times New Roman" w:hAnsi="Times New Roman"/>
                <w:lang w:val="lt-LT"/>
              </w:rPr>
            </w:pPr>
            <w:r>
              <w:rPr>
                <w:rFonts w:ascii="Times New Roman" w:hAnsi="Times New Roman"/>
                <w:lang w:val="lt-LT"/>
              </w:rPr>
              <w:t>1.2.4. Державн</w:t>
            </w:r>
            <w:r>
              <w:rPr>
                <w:rFonts w:ascii="Times New Roman" w:hAnsi="Times New Roman"/>
                <w:lang w:val="uk-UA"/>
              </w:rPr>
              <w:t>е</w:t>
            </w:r>
            <w:r>
              <w:rPr>
                <w:rFonts w:ascii="Times New Roman" w:hAnsi="Times New Roman"/>
                <w:lang w:val="lt-LT"/>
              </w:rPr>
              <w:t xml:space="preserve"> аген</w:t>
            </w:r>
            <w:r>
              <w:rPr>
                <w:rFonts w:ascii="Times New Roman" w:hAnsi="Times New Roman"/>
                <w:lang w:val="uk-UA"/>
              </w:rPr>
              <w:t>т</w:t>
            </w:r>
            <w:r>
              <w:rPr>
                <w:rFonts w:ascii="Times New Roman" w:hAnsi="Times New Roman"/>
                <w:lang w:val="lt-LT"/>
              </w:rPr>
              <w:t>ство</w:t>
            </w:r>
            <w:r>
              <w:rPr>
                <w:rFonts w:ascii="Times New Roman" w:hAnsi="Times New Roman"/>
                <w:lang w:val="uk-UA"/>
              </w:rPr>
              <w:t xml:space="preserve"> </w:t>
            </w:r>
            <w:r w:rsidR="00F33BCD" w:rsidRPr="00F33BCD">
              <w:rPr>
                <w:rFonts w:ascii="Times New Roman" w:hAnsi="Times New Roman"/>
                <w:lang w:val="lt-LT"/>
              </w:rPr>
              <w:t xml:space="preserve">відновлення та </w:t>
            </w:r>
            <w:r w:rsidR="00F33BCD" w:rsidRPr="00F33BCD">
              <w:rPr>
                <w:rFonts w:ascii="Times New Roman" w:hAnsi="Times New Roman"/>
                <w:lang w:val="lt-LT"/>
              </w:rPr>
              <w:lastRenderedPageBreak/>
              <w:t>розвитку інфраструктури України надаватиме експертну допомогу та консультації під час реалізації проекту та заходів.</w:t>
            </w:r>
          </w:p>
          <w:p w:rsidR="00BF2AD3" w:rsidRDefault="00BF2AD3" w:rsidP="00F33BCD">
            <w:pPr>
              <w:jc w:val="both"/>
              <w:rPr>
                <w:rFonts w:ascii="Times New Roman" w:hAnsi="Times New Roman"/>
                <w:lang w:val="lt-LT"/>
              </w:rPr>
            </w:pPr>
          </w:p>
          <w:p w:rsidR="00BF2AD3" w:rsidRDefault="00BF2AD3" w:rsidP="00BF2AD3">
            <w:pPr>
              <w:jc w:val="both"/>
              <w:rPr>
                <w:rFonts w:ascii="Times New Roman" w:hAnsi="Times New Roman"/>
                <w:lang w:val="lt-LT"/>
              </w:rPr>
            </w:pPr>
            <w:r w:rsidRPr="00BF2AD3">
              <w:rPr>
                <w:rFonts w:ascii="Times New Roman" w:hAnsi="Times New Roman"/>
                <w:lang w:val="lt-LT"/>
              </w:rPr>
              <w:t>1.2.5. Конкретні зобов'язння кожно</w:t>
            </w:r>
            <w:proofErr w:type="spellStart"/>
            <w:r w:rsidR="005125AC">
              <w:rPr>
                <w:rFonts w:ascii="Times New Roman" w:hAnsi="Times New Roman"/>
                <w:lang w:val="uk-UA"/>
              </w:rPr>
              <w:t>го</w:t>
            </w:r>
            <w:proofErr w:type="spellEnd"/>
            <w:r w:rsidRPr="00BF2AD3">
              <w:rPr>
                <w:rFonts w:ascii="Times New Roman" w:hAnsi="Times New Roman"/>
                <w:lang w:val="lt-LT"/>
              </w:rPr>
              <w:t xml:space="preserve"> Учасни</w:t>
            </w:r>
            <w:proofErr w:type="spellStart"/>
            <w:r w:rsidR="005125AC">
              <w:rPr>
                <w:rFonts w:ascii="Times New Roman" w:hAnsi="Times New Roman"/>
                <w:lang w:val="uk-UA"/>
              </w:rPr>
              <w:t>ка</w:t>
            </w:r>
            <w:proofErr w:type="spellEnd"/>
            <w:r w:rsidRPr="00BF2AD3">
              <w:rPr>
                <w:rFonts w:ascii="Times New Roman" w:hAnsi="Times New Roman"/>
                <w:lang w:val="lt-LT"/>
              </w:rPr>
              <w:t xml:space="preserve"> будуть детально викладені в партнерських угодах.</w:t>
            </w:r>
          </w:p>
          <w:p w:rsidR="00BF2AD3" w:rsidRDefault="00BF2AD3" w:rsidP="00BF2AD3">
            <w:pPr>
              <w:jc w:val="both"/>
              <w:rPr>
                <w:rFonts w:ascii="Times New Roman" w:hAnsi="Times New Roman"/>
                <w:b/>
                <w:bCs/>
                <w:lang w:val="lt-LT"/>
              </w:rPr>
            </w:pPr>
          </w:p>
          <w:p w:rsidR="00FA3EE2" w:rsidRPr="00FA3EE2" w:rsidRDefault="00FA3EE2" w:rsidP="00BF2AD3">
            <w:pPr>
              <w:jc w:val="center"/>
              <w:rPr>
                <w:rFonts w:ascii="Times New Roman" w:hAnsi="Times New Roman"/>
                <w:b/>
                <w:bCs/>
                <w:lang w:val="uk-UA"/>
              </w:rPr>
            </w:pPr>
            <w:r w:rsidRPr="00FA3EE2">
              <w:rPr>
                <w:rFonts w:ascii="Times New Roman" w:hAnsi="Times New Roman"/>
                <w:b/>
                <w:bCs/>
                <w:lang w:val="uk-UA"/>
              </w:rPr>
              <w:t>2. Реалізація</w:t>
            </w:r>
          </w:p>
          <w:p w:rsidR="00FA3EE2" w:rsidRPr="00292B19" w:rsidRDefault="00FA3EE2" w:rsidP="00FA3EE2">
            <w:pPr>
              <w:jc w:val="both"/>
              <w:rPr>
                <w:rFonts w:ascii="Times New Roman" w:hAnsi="Times New Roman"/>
                <w:lang w:val="uk-UA"/>
              </w:rPr>
            </w:pPr>
            <w:r w:rsidRPr="00292B19">
              <w:rPr>
                <w:rFonts w:ascii="Times New Roman" w:hAnsi="Times New Roman"/>
                <w:lang w:val="uk-UA"/>
              </w:rPr>
              <w:t xml:space="preserve">2.1. </w:t>
            </w:r>
            <w:r w:rsidRPr="00FA3EE2">
              <w:rPr>
                <w:rFonts w:ascii="Times New Roman" w:hAnsi="Times New Roman"/>
                <w:lang w:val="uk-UA"/>
              </w:rPr>
              <w:t xml:space="preserve"> Конкретні умови</w:t>
            </w:r>
            <w:r w:rsidR="007C54C9">
              <w:rPr>
                <w:rFonts w:ascii="Times New Roman" w:hAnsi="Times New Roman"/>
                <w:lang w:val="lt-LT"/>
              </w:rPr>
              <w:t xml:space="preserve"> </w:t>
            </w:r>
            <w:r w:rsidR="006D7D84" w:rsidRPr="006D7D84">
              <w:rPr>
                <w:rFonts w:ascii="Times New Roman" w:hAnsi="Times New Roman"/>
                <w:lang w:val="lt-LT"/>
              </w:rPr>
              <w:t>Проєкт</w:t>
            </w:r>
            <w:r w:rsidR="005125AC">
              <w:rPr>
                <w:rFonts w:ascii="Times New Roman" w:hAnsi="Times New Roman"/>
                <w:lang w:val="uk-UA"/>
              </w:rPr>
              <w:t>у</w:t>
            </w:r>
            <w:r w:rsidRPr="00FA3EE2">
              <w:rPr>
                <w:rFonts w:ascii="Times New Roman" w:hAnsi="Times New Roman"/>
                <w:lang w:val="uk-UA"/>
              </w:rPr>
              <w:t>, строки та результати реалізації проєктів будуть визначені у відповідних Угодах про реалізацію проєктів та будь-якій іншій юридично необхідній документації.</w:t>
            </w:r>
          </w:p>
          <w:p w:rsidR="00FA3EE2" w:rsidRPr="00292B19" w:rsidRDefault="00FA3EE2" w:rsidP="00FA3EE2">
            <w:pPr>
              <w:jc w:val="both"/>
              <w:rPr>
                <w:rFonts w:ascii="Times New Roman" w:hAnsi="Times New Roman"/>
                <w:lang w:val="uk-UA"/>
              </w:rPr>
            </w:pPr>
          </w:p>
          <w:p w:rsidR="00292B19" w:rsidRDefault="00FA3EE2" w:rsidP="00292B19">
            <w:pPr>
              <w:jc w:val="both"/>
              <w:rPr>
                <w:rFonts w:ascii="Times New Roman" w:hAnsi="Times New Roman"/>
                <w:lang w:val="lt-LT"/>
              </w:rPr>
            </w:pPr>
            <w:r w:rsidRPr="00292B19">
              <w:rPr>
                <w:rFonts w:ascii="Times New Roman" w:hAnsi="Times New Roman"/>
                <w:lang w:val="uk-UA"/>
              </w:rPr>
              <w:t>2.</w:t>
            </w:r>
            <w:r w:rsidR="00563BA6">
              <w:rPr>
                <w:rFonts w:ascii="Times New Roman" w:hAnsi="Times New Roman"/>
                <w:lang w:val="lt-LT"/>
              </w:rPr>
              <w:t>2</w:t>
            </w:r>
            <w:r w:rsidRPr="00292B19">
              <w:rPr>
                <w:rFonts w:ascii="Times New Roman" w:hAnsi="Times New Roman"/>
                <w:lang w:val="uk-UA"/>
              </w:rPr>
              <w:t xml:space="preserve">. </w:t>
            </w:r>
            <w:r w:rsidRPr="00FA3EE2">
              <w:rPr>
                <w:rFonts w:ascii="Times New Roman" w:hAnsi="Times New Roman"/>
                <w:lang w:val="uk-UA"/>
              </w:rPr>
              <w:t>Сторони домовляються створити комітет з нагляду за проектом (далі – комітет з нагляду) для вирішення стратегічних питань, пов'язаних з виконанням цього меморандуму. Наглядовий комітет складатиметься з представників МЗС, CPVA, Житомирської міс</w:t>
            </w:r>
            <w:r w:rsidR="005125AC">
              <w:rPr>
                <w:rFonts w:ascii="Times New Roman" w:hAnsi="Times New Roman"/>
                <w:lang w:val="uk-UA"/>
              </w:rPr>
              <w:t>ької ради та Державного</w:t>
            </w:r>
            <w:r w:rsidRPr="00FA3EE2">
              <w:rPr>
                <w:rFonts w:ascii="Times New Roman" w:hAnsi="Times New Roman"/>
                <w:lang w:val="uk-UA"/>
              </w:rPr>
              <w:t xml:space="preserve"> аген</w:t>
            </w:r>
            <w:r w:rsidR="005125AC">
              <w:rPr>
                <w:rFonts w:ascii="Times New Roman" w:hAnsi="Times New Roman"/>
                <w:lang w:val="uk-UA"/>
              </w:rPr>
              <w:t xml:space="preserve">тства </w:t>
            </w:r>
            <w:r w:rsidRPr="00FA3EE2">
              <w:rPr>
                <w:rFonts w:ascii="Times New Roman" w:hAnsi="Times New Roman"/>
                <w:lang w:val="uk-UA"/>
              </w:rPr>
              <w:t xml:space="preserve">відновлення та розвитку інфраструктури України. До складу Наглядового комітету за необхідності будуть залучені запрошені експерти та представники інших установ. </w:t>
            </w:r>
            <w:r w:rsidR="00E032AC" w:rsidRPr="00E032AC">
              <w:rPr>
                <w:rFonts w:ascii="Times New Roman" w:hAnsi="Times New Roman"/>
                <w:lang w:val="uk-UA"/>
              </w:rPr>
              <w:t>Порядок роботи Наглядового комітету буде встановлено окремо.</w:t>
            </w:r>
          </w:p>
          <w:p w:rsidR="00E032AC" w:rsidRPr="00E032AC" w:rsidRDefault="00E032AC" w:rsidP="00292B19">
            <w:pPr>
              <w:jc w:val="both"/>
              <w:rPr>
                <w:rFonts w:ascii="Times New Roman" w:hAnsi="Times New Roman"/>
                <w:lang w:val="lt-LT"/>
              </w:rPr>
            </w:pPr>
          </w:p>
          <w:p w:rsidR="00292B19" w:rsidRPr="00292B19" w:rsidRDefault="00292B19" w:rsidP="00292B19">
            <w:pPr>
              <w:jc w:val="both"/>
              <w:rPr>
                <w:rFonts w:ascii="Times New Roman" w:hAnsi="Times New Roman"/>
                <w:lang w:val="uk-UA"/>
              </w:rPr>
            </w:pPr>
            <w:r w:rsidRPr="00292B19">
              <w:rPr>
                <w:rFonts w:ascii="Times New Roman" w:hAnsi="Times New Roman"/>
                <w:lang w:val="uk-UA"/>
              </w:rPr>
              <w:t xml:space="preserve">2.3. </w:t>
            </w:r>
            <w:r w:rsidR="005125AC">
              <w:rPr>
                <w:rFonts w:ascii="Times New Roman" w:hAnsi="Times New Roman"/>
                <w:lang w:val="uk-UA"/>
              </w:rPr>
              <w:t>Учасники</w:t>
            </w:r>
            <w:r w:rsidR="00C23A8C" w:rsidRPr="00C23A8C">
              <w:rPr>
                <w:rFonts w:ascii="Times New Roman" w:hAnsi="Times New Roman"/>
                <w:lang w:val="uk-UA"/>
              </w:rPr>
              <w:t xml:space="preserve"> зобов'язуються забезпечити ефективне та результативне використання виділених коштів і створити сприятливі умови для своєчасного виконання цього Проекту.</w:t>
            </w:r>
          </w:p>
          <w:p w:rsidR="00292B19" w:rsidRPr="00FA3EE2" w:rsidRDefault="00292B19" w:rsidP="00292B19">
            <w:pPr>
              <w:jc w:val="both"/>
              <w:rPr>
                <w:rFonts w:ascii="Times New Roman" w:hAnsi="Times New Roman"/>
                <w:lang w:val="uk-UA"/>
              </w:rPr>
            </w:pPr>
            <w:r w:rsidRPr="00292B19">
              <w:rPr>
                <w:rFonts w:ascii="Times New Roman" w:hAnsi="Times New Roman"/>
                <w:lang w:val="uk-UA"/>
              </w:rPr>
              <w:t>2.4. Співпраця учасників буде ґрунтуватися на принципах прозорості, справедливості, об'єктивності, ефективності, інновацій, відкритості до змін та підзвітності.</w:t>
            </w:r>
          </w:p>
          <w:p w:rsidR="00292B19" w:rsidRPr="00292B19" w:rsidRDefault="00292B19" w:rsidP="00292B19">
            <w:pPr>
              <w:jc w:val="both"/>
              <w:rPr>
                <w:rFonts w:ascii="Times New Roman" w:hAnsi="Times New Roman"/>
                <w:lang w:val="uk-UA"/>
              </w:rPr>
            </w:pPr>
            <w:r w:rsidRPr="00292B19">
              <w:rPr>
                <w:rFonts w:ascii="Times New Roman" w:hAnsi="Times New Roman"/>
                <w:lang w:val="uk-UA"/>
              </w:rPr>
              <w:t xml:space="preserve">2.5.  Учасники зобов'язуються спільно сприяти ініціативам, що підпадають під сферу застосування цього меморандуму та виходять за її межі, включаючи участь </w:t>
            </w:r>
            <w:r w:rsidRPr="00292B19">
              <w:rPr>
                <w:rFonts w:ascii="Times New Roman" w:hAnsi="Times New Roman"/>
                <w:lang w:val="uk-UA"/>
              </w:rPr>
              <w:lastRenderedPageBreak/>
              <w:t>Литви у відновленні освітнього сектору України та докладання зусиль для підвищення обізнаності міжнародної спільноти про це.</w:t>
            </w:r>
          </w:p>
          <w:p w:rsidR="00FA3EE2" w:rsidRPr="00292B19" w:rsidRDefault="00292B19" w:rsidP="00292B19">
            <w:pPr>
              <w:jc w:val="both"/>
              <w:rPr>
                <w:rFonts w:ascii="Times New Roman" w:hAnsi="Times New Roman"/>
                <w:lang w:val="uk-UA"/>
              </w:rPr>
            </w:pPr>
            <w:r w:rsidRPr="00292B19">
              <w:rPr>
                <w:rFonts w:ascii="Times New Roman" w:hAnsi="Times New Roman"/>
                <w:lang w:val="uk-UA"/>
              </w:rPr>
              <w:t>2.6. З метою забезпечення прозорості, ефективності та спільної відповідальності за результати буде здійснюватися регулярне спілкування, спільне планування та інформування громадськості.</w:t>
            </w:r>
          </w:p>
          <w:p w:rsidR="00292B19" w:rsidRPr="00292B19" w:rsidRDefault="00292B19" w:rsidP="00292B19">
            <w:pPr>
              <w:jc w:val="both"/>
              <w:rPr>
                <w:rFonts w:ascii="Times New Roman" w:hAnsi="Times New Roman"/>
                <w:lang w:val="uk-UA"/>
              </w:rPr>
            </w:pPr>
          </w:p>
          <w:p w:rsidR="00292B19" w:rsidRPr="00292B19" w:rsidRDefault="00084B59" w:rsidP="00292B19">
            <w:pPr>
              <w:jc w:val="center"/>
              <w:rPr>
                <w:rFonts w:ascii="Times New Roman" w:hAnsi="Times New Roman"/>
                <w:b/>
                <w:bCs/>
                <w:lang w:val="uk-UA"/>
              </w:rPr>
            </w:pPr>
            <w:r>
              <w:rPr>
                <w:rFonts w:ascii="Times New Roman" w:hAnsi="Times New Roman"/>
                <w:b/>
                <w:bCs/>
                <w:lang w:val="lt-LT"/>
              </w:rPr>
              <w:t>3</w:t>
            </w:r>
            <w:r w:rsidR="00292B19" w:rsidRPr="00292B19">
              <w:rPr>
                <w:rFonts w:ascii="Times New Roman" w:hAnsi="Times New Roman"/>
                <w:b/>
                <w:bCs/>
                <w:lang w:val="uk-UA"/>
              </w:rPr>
              <w:t>. Спори, поправки</w:t>
            </w:r>
          </w:p>
          <w:p w:rsidR="00292B19" w:rsidRPr="00292B19" w:rsidRDefault="00292B19" w:rsidP="00292B19">
            <w:pPr>
              <w:jc w:val="both"/>
              <w:rPr>
                <w:rFonts w:ascii="Times New Roman" w:hAnsi="Times New Roman"/>
                <w:lang w:val="uk-UA"/>
              </w:rPr>
            </w:pPr>
          </w:p>
          <w:p w:rsidR="00292B19" w:rsidRPr="00292B19" w:rsidRDefault="00084B59" w:rsidP="00292B19">
            <w:pPr>
              <w:jc w:val="both"/>
              <w:rPr>
                <w:rFonts w:ascii="Times New Roman" w:hAnsi="Times New Roman"/>
                <w:lang w:val="uk-UA"/>
              </w:rPr>
            </w:pPr>
            <w:r>
              <w:rPr>
                <w:rFonts w:ascii="Times New Roman" w:hAnsi="Times New Roman"/>
                <w:lang w:val="lt-LT"/>
              </w:rPr>
              <w:t>3</w:t>
            </w:r>
            <w:r w:rsidR="00292B19" w:rsidRPr="00292B19">
              <w:rPr>
                <w:rFonts w:ascii="Times New Roman" w:hAnsi="Times New Roman"/>
                <w:lang w:val="uk-UA"/>
              </w:rPr>
              <w:t xml:space="preserve">.1. Будь-який спір, що виникає з приводу тлумачення або застосування цього Меморандуму, буде вирішуватися мирним шляхом, за допомогою консультацій або переговорів між Учасниками. </w:t>
            </w:r>
          </w:p>
          <w:p w:rsidR="00292B19" w:rsidRPr="00292B19" w:rsidRDefault="00084B59" w:rsidP="00292B19">
            <w:pPr>
              <w:jc w:val="both"/>
              <w:rPr>
                <w:rFonts w:ascii="Times New Roman" w:hAnsi="Times New Roman"/>
                <w:lang w:val="uk-UA"/>
              </w:rPr>
            </w:pPr>
            <w:r>
              <w:rPr>
                <w:rFonts w:ascii="Times New Roman" w:hAnsi="Times New Roman"/>
                <w:lang w:val="lt-LT"/>
              </w:rPr>
              <w:t>3</w:t>
            </w:r>
            <w:r w:rsidR="00292B19" w:rsidRPr="00292B19">
              <w:rPr>
                <w:rFonts w:ascii="Times New Roman" w:hAnsi="Times New Roman"/>
                <w:lang w:val="uk-UA"/>
              </w:rPr>
              <w:t xml:space="preserve">.2. Поправки та доповнення до цього Меморандуму вносяться у письмовій формі за взаємною згодою Учасників і становлять його невід'ємну частину. </w:t>
            </w:r>
          </w:p>
          <w:p w:rsidR="00292B19" w:rsidRPr="00292B19" w:rsidRDefault="00292B19" w:rsidP="00292B19">
            <w:pPr>
              <w:jc w:val="both"/>
              <w:rPr>
                <w:rFonts w:ascii="Times New Roman" w:hAnsi="Times New Roman"/>
                <w:lang w:val="uk-UA"/>
              </w:rPr>
            </w:pPr>
          </w:p>
          <w:p w:rsidR="00292B19" w:rsidRPr="00292B19" w:rsidRDefault="00292B19" w:rsidP="00292B19">
            <w:pPr>
              <w:jc w:val="center"/>
              <w:rPr>
                <w:rFonts w:ascii="Times New Roman" w:hAnsi="Times New Roman"/>
                <w:lang w:val="uk-UA"/>
              </w:rPr>
            </w:pPr>
            <w:r w:rsidRPr="00292B19">
              <w:rPr>
                <w:rFonts w:ascii="Times New Roman" w:hAnsi="Times New Roman"/>
                <w:b/>
                <w:bCs/>
                <w:lang w:val="uk-UA"/>
              </w:rPr>
              <w:t>4. Комунікація</w:t>
            </w:r>
          </w:p>
          <w:p w:rsidR="00292B19" w:rsidRPr="00292B19" w:rsidRDefault="00292B19" w:rsidP="00292B19">
            <w:pPr>
              <w:jc w:val="both"/>
              <w:rPr>
                <w:rFonts w:ascii="Times New Roman" w:hAnsi="Times New Roman"/>
                <w:lang w:val="uk-UA"/>
              </w:rPr>
            </w:pPr>
            <w:r w:rsidRPr="00292B19">
              <w:rPr>
                <w:rFonts w:ascii="Times New Roman" w:hAnsi="Times New Roman"/>
                <w:lang w:val="uk-UA"/>
              </w:rPr>
              <w:t>4.1. З метою постійного обміну інформацією про виконання положень цього меморандуму будуть призначені такі контактні особи:</w:t>
            </w:r>
          </w:p>
          <w:p w:rsidR="00292B19" w:rsidRPr="00292B19" w:rsidRDefault="00292B19" w:rsidP="00292B19">
            <w:pPr>
              <w:jc w:val="both"/>
              <w:rPr>
                <w:rFonts w:ascii="Times New Roman" w:hAnsi="Times New Roman"/>
                <w:lang w:val="uk-UA"/>
              </w:rPr>
            </w:pPr>
          </w:p>
          <w:p w:rsidR="00292B19" w:rsidRPr="00292B19" w:rsidRDefault="00292B19" w:rsidP="00292B19">
            <w:pPr>
              <w:jc w:val="both"/>
              <w:rPr>
                <w:rFonts w:ascii="Times New Roman" w:hAnsi="Times New Roman"/>
                <w:lang w:val="uk-UA"/>
              </w:rPr>
            </w:pPr>
            <w:r w:rsidRPr="00292B19">
              <w:rPr>
                <w:rFonts w:ascii="Times New Roman" w:hAnsi="Times New Roman"/>
                <w:lang w:val="uk-UA"/>
              </w:rPr>
              <w:t>4.2. Представники Міністерства закордонних справ:</w:t>
            </w:r>
          </w:p>
          <w:p w:rsidR="00292B19" w:rsidRPr="00292B19" w:rsidRDefault="00292B19" w:rsidP="00292B19">
            <w:pPr>
              <w:jc w:val="both"/>
              <w:rPr>
                <w:rFonts w:ascii="Times New Roman" w:hAnsi="Times New Roman"/>
                <w:lang w:val="uk-UA"/>
              </w:rPr>
            </w:pPr>
            <w:r w:rsidRPr="00292B19">
              <w:rPr>
                <w:rFonts w:ascii="Times New Roman" w:hAnsi="Times New Roman"/>
                <w:lang w:val="uk-UA"/>
              </w:rPr>
              <w:t>4.</w:t>
            </w:r>
            <w:r w:rsidR="009A43DB">
              <w:rPr>
                <w:rFonts w:ascii="Times New Roman" w:hAnsi="Times New Roman"/>
                <w:lang w:val="lt-LT"/>
              </w:rPr>
              <w:t>3</w:t>
            </w:r>
            <w:r w:rsidRPr="00292B19">
              <w:rPr>
                <w:rFonts w:ascii="Times New Roman" w:hAnsi="Times New Roman"/>
                <w:lang w:val="uk-UA"/>
              </w:rPr>
              <w:t xml:space="preserve">. Представник </w:t>
            </w:r>
            <w:r w:rsidR="005125AC">
              <w:rPr>
                <w:rFonts w:ascii="Times New Roman" w:hAnsi="Times New Roman"/>
                <w:lang w:val="uk-UA"/>
              </w:rPr>
              <w:t>Житомирської міської ради</w:t>
            </w:r>
            <w:r w:rsidRPr="00292B19">
              <w:rPr>
                <w:rFonts w:ascii="Times New Roman" w:hAnsi="Times New Roman"/>
                <w:lang w:val="uk-UA"/>
              </w:rPr>
              <w:t>:</w:t>
            </w:r>
          </w:p>
          <w:p w:rsidR="00292B19" w:rsidRPr="00292B19" w:rsidRDefault="00292B19" w:rsidP="00292B19">
            <w:pPr>
              <w:jc w:val="both"/>
              <w:rPr>
                <w:rFonts w:ascii="Times New Roman" w:hAnsi="Times New Roman"/>
                <w:lang w:val="uk-UA"/>
              </w:rPr>
            </w:pPr>
            <w:r w:rsidRPr="00292B19">
              <w:rPr>
                <w:rFonts w:ascii="Times New Roman" w:hAnsi="Times New Roman"/>
                <w:lang w:val="uk-UA"/>
              </w:rPr>
              <w:t>4.</w:t>
            </w:r>
            <w:r w:rsidR="009A43DB">
              <w:rPr>
                <w:rFonts w:ascii="Times New Roman" w:hAnsi="Times New Roman"/>
                <w:lang w:val="lt-LT"/>
              </w:rPr>
              <w:t>4</w:t>
            </w:r>
            <w:r w:rsidR="005125AC">
              <w:rPr>
                <w:rFonts w:ascii="Times New Roman" w:hAnsi="Times New Roman"/>
                <w:lang w:val="uk-UA"/>
              </w:rPr>
              <w:t>. Представник Державного</w:t>
            </w:r>
            <w:r w:rsidRPr="00292B19">
              <w:rPr>
                <w:rFonts w:ascii="Times New Roman" w:hAnsi="Times New Roman"/>
                <w:lang w:val="uk-UA"/>
              </w:rPr>
              <w:t xml:space="preserve"> аген</w:t>
            </w:r>
            <w:r w:rsidR="005125AC">
              <w:rPr>
                <w:rFonts w:ascii="Times New Roman" w:hAnsi="Times New Roman"/>
                <w:lang w:val="uk-UA"/>
              </w:rPr>
              <w:t xml:space="preserve">тства </w:t>
            </w:r>
            <w:r w:rsidRPr="00292B19">
              <w:rPr>
                <w:rFonts w:ascii="Times New Roman" w:hAnsi="Times New Roman"/>
                <w:lang w:val="uk-UA"/>
              </w:rPr>
              <w:t xml:space="preserve"> відновлення та розвитку інфраструктури України:</w:t>
            </w:r>
          </w:p>
          <w:p w:rsidR="00292B19" w:rsidRPr="00292B19" w:rsidRDefault="00292B19" w:rsidP="00292B19">
            <w:pPr>
              <w:jc w:val="both"/>
              <w:rPr>
                <w:rFonts w:ascii="Times New Roman" w:hAnsi="Times New Roman"/>
                <w:lang w:val="uk-UA"/>
              </w:rPr>
            </w:pPr>
          </w:p>
          <w:p w:rsidR="00292B19" w:rsidRPr="00292B19" w:rsidRDefault="00292B19" w:rsidP="00292B19">
            <w:pPr>
              <w:jc w:val="both"/>
              <w:rPr>
                <w:rFonts w:ascii="Times New Roman" w:hAnsi="Times New Roman"/>
                <w:lang w:val="uk-UA"/>
              </w:rPr>
            </w:pPr>
            <w:r w:rsidRPr="00292B19">
              <w:rPr>
                <w:rFonts w:ascii="Times New Roman" w:hAnsi="Times New Roman"/>
                <w:lang w:val="uk-UA"/>
              </w:rPr>
              <w:t>Учасники повідомлятимуть один одного про зміни контактних осіб електронною поштою.</w:t>
            </w:r>
          </w:p>
          <w:p w:rsidR="00292B19" w:rsidRPr="00292B19" w:rsidRDefault="00292B19" w:rsidP="00292B19">
            <w:pPr>
              <w:jc w:val="both"/>
              <w:rPr>
                <w:rFonts w:ascii="Times New Roman" w:hAnsi="Times New Roman"/>
                <w:lang w:val="uk-UA"/>
              </w:rPr>
            </w:pPr>
          </w:p>
          <w:p w:rsidR="00292B19" w:rsidRPr="00292B19" w:rsidRDefault="00292B19" w:rsidP="00292B19">
            <w:pPr>
              <w:jc w:val="center"/>
              <w:rPr>
                <w:rFonts w:ascii="Times New Roman" w:hAnsi="Times New Roman"/>
                <w:b/>
                <w:bCs/>
                <w:lang w:val="uk-UA"/>
              </w:rPr>
            </w:pPr>
            <w:r w:rsidRPr="00292B19">
              <w:rPr>
                <w:rFonts w:ascii="Times New Roman" w:hAnsi="Times New Roman"/>
                <w:b/>
                <w:bCs/>
                <w:lang w:val="uk-UA"/>
              </w:rPr>
              <w:t>5. Прикінцеві положення</w:t>
            </w:r>
          </w:p>
          <w:p w:rsidR="00292B19" w:rsidRPr="00292B19" w:rsidRDefault="00292B19" w:rsidP="00292B19">
            <w:pPr>
              <w:jc w:val="both"/>
              <w:rPr>
                <w:rFonts w:ascii="Times New Roman" w:hAnsi="Times New Roman"/>
                <w:b/>
                <w:bCs/>
                <w:lang w:val="uk-UA"/>
              </w:rPr>
            </w:pPr>
          </w:p>
          <w:p w:rsidR="00292B19" w:rsidRPr="00292B19" w:rsidRDefault="00292B19" w:rsidP="00292B19">
            <w:pPr>
              <w:jc w:val="both"/>
              <w:rPr>
                <w:rFonts w:ascii="Times New Roman" w:hAnsi="Times New Roman"/>
                <w:lang w:val="uk-UA"/>
              </w:rPr>
            </w:pPr>
            <w:r w:rsidRPr="00292B19">
              <w:rPr>
                <w:rFonts w:ascii="Times New Roman" w:hAnsi="Times New Roman"/>
                <w:lang w:val="uk-UA"/>
              </w:rPr>
              <w:t xml:space="preserve">5.1. </w:t>
            </w:r>
            <w:r w:rsidR="003F573F" w:rsidRPr="003F573F">
              <w:rPr>
                <w:rFonts w:ascii="Times New Roman" w:hAnsi="Times New Roman"/>
                <w:lang w:val="uk-UA"/>
              </w:rPr>
              <w:t xml:space="preserve">Цей меморандум не </w:t>
            </w:r>
            <w:r w:rsidR="005125AC">
              <w:rPr>
                <w:rFonts w:ascii="Times New Roman" w:hAnsi="Times New Roman"/>
                <w:lang w:val="uk-UA"/>
              </w:rPr>
              <w:t xml:space="preserve">створює юридичних наслідків </w:t>
            </w:r>
            <w:r w:rsidR="003F573F" w:rsidRPr="003F573F">
              <w:rPr>
                <w:rFonts w:ascii="Times New Roman" w:hAnsi="Times New Roman"/>
                <w:lang w:val="uk-UA"/>
              </w:rPr>
              <w:t xml:space="preserve">і не вважається </w:t>
            </w:r>
            <w:r w:rsidR="003F573F" w:rsidRPr="003F573F">
              <w:rPr>
                <w:rFonts w:ascii="Times New Roman" w:hAnsi="Times New Roman"/>
                <w:lang w:val="uk-UA"/>
              </w:rPr>
              <w:lastRenderedPageBreak/>
              <w:t>міжнародним договором відповідно до міжнародного або національного права.</w:t>
            </w:r>
            <w:r w:rsidRPr="00292B19">
              <w:rPr>
                <w:rFonts w:ascii="Times New Roman" w:hAnsi="Times New Roman"/>
                <w:lang w:val="uk-UA"/>
              </w:rPr>
              <w:t>.</w:t>
            </w:r>
          </w:p>
          <w:p w:rsidR="00292B19" w:rsidRPr="00292B19" w:rsidRDefault="00292B19" w:rsidP="00292B19">
            <w:pPr>
              <w:jc w:val="both"/>
              <w:rPr>
                <w:rFonts w:ascii="Times New Roman" w:hAnsi="Times New Roman"/>
                <w:lang w:val="uk-UA"/>
              </w:rPr>
            </w:pPr>
            <w:r w:rsidRPr="00292B19">
              <w:rPr>
                <w:rFonts w:ascii="Times New Roman" w:hAnsi="Times New Roman"/>
                <w:lang w:val="uk-UA"/>
              </w:rPr>
              <w:t>5.2. Цей Меморандум набуває чинності з дати йо</w:t>
            </w:r>
            <w:r w:rsidR="005125AC">
              <w:rPr>
                <w:rFonts w:ascii="Times New Roman" w:hAnsi="Times New Roman"/>
                <w:lang w:val="uk-UA"/>
              </w:rPr>
              <w:t>го підписання всіма</w:t>
            </w:r>
            <w:r w:rsidRPr="00292B19">
              <w:rPr>
                <w:rFonts w:ascii="Times New Roman" w:hAnsi="Times New Roman"/>
                <w:lang w:val="uk-UA"/>
              </w:rPr>
              <w:t xml:space="preserve"> Учасниками і залишається чинним до повного виконання всіх зобов'язань, якщо його дія не буде припинена раніше шляхом письмового повідомлення одного з Учасників за три місяці до дати припинення. </w:t>
            </w:r>
          </w:p>
          <w:p w:rsidR="00292B19" w:rsidRPr="00FE314D" w:rsidRDefault="00292B19" w:rsidP="00292B19">
            <w:pPr>
              <w:jc w:val="both"/>
              <w:rPr>
                <w:rFonts w:ascii="Times New Roman" w:hAnsi="Times New Roman"/>
                <w:lang w:val="lt-LT"/>
              </w:rPr>
            </w:pPr>
            <w:r w:rsidRPr="00292B19">
              <w:rPr>
                <w:rFonts w:ascii="Times New Roman" w:hAnsi="Times New Roman"/>
                <w:lang w:val="uk-UA"/>
              </w:rPr>
              <w:t>5.3. Ані цей Меморандум, ані будь-які пов'язані з ним права не можуть бути передані третім особам без попередньої письмової згоди іншого Учасника</w:t>
            </w:r>
            <w:r w:rsidR="00FE314D">
              <w:rPr>
                <w:rFonts w:ascii="Times New Roman" w:hAnsi="Times New Roman"/>
                <w:lang w:val="lt-LT"/>
              </w:rPr>
              <w:t>.</w:t>
            </w:r>
          </w:p>
        </w:tc>
      </w:tr>
    </w:tbl>
    <w:p w:rsidR="00131115" w:rsidRDefault="00131115">
      <w:pPr>
        <w:rPr>
          <w:rFonts w:ascii="Times New Roman" w:hAnsi="Times New Roman"/>
          <w:lang w:val="lt-LT"/>
        </w:rPr>
      </w:pPr>
    </w:p>
    <w:tbl>
      <w:tblPr>
        <w:tblW w:w="9638" w:type="dxa"/>
        <w:jc w:val="center"/>
        <w:tblCellMar>
          <w:left w:w="10" w:type="dxa"/>
          <w:right w:w="10" w:type="dxa"/>
        </w:tblCellMar>
        <w:tblLook w:val="04A0"/>
      </w:tblPr>
      <w:tblGrid>
        <w:gridCol w:w="3261"/>
        <w:gridCol w:w="3260"/>
        <w:gridCol w:w="3117"/>
      </w:tblGrid>
      <w:tr w:rsidR="0077703C" w:rsidRPr="00673A1A" w:rsidTr="00E405E5">
        <w:trPr>
          <w:trHeight w:val="93"/>
          <w:jc w:val="center"/>
        </w:trPr>
        <w:tc>
          <w:tcPr>
            <w:tcW w:w="3261" w:type="dxa"/>
            <w:tcMar>
              <w:top w:w="0" w:type="dxa"/>
              <w:left w:w="108" w:type="dxa"/>
              <w:bottom w:w="0" w:type="dxa"/>
              <w:right w:w="108" w:type="dxa"/>
            </w:tcMar>
          </w:tcPr>
          <w:p w:rsidR="0077703C" w:rsidRPr="00673A1A" w:rsidRDefault="0077703C" w:rsidP="00E405E5">
            <w:pPr>
              <w:widowControl w:val="0"/>
              <w:autoSpaceDE w:val="0"/>
              <w:spacing w:after="0" w:line="240" w:lineRule="auto"/>
              <w:ind w:right="2"/>
              <w:rPr>
                <w:rFonts w:ascii="Times New Roman" w:eastAsia="Yu Mincho" w:hAnsi="Times New Roman"/>
                <w:bCs/>
                <w:color w:val="000000"/>
                <w:lang w:val="lt-LT"/>
              </w:rPr>
            </w:pPr>
            <w:r w:rsidRPr="00673A1A">
              <w:rPr>
                <w:rFonts w:ascii="Times New Roman" w:eastAsia="Yu Mincho" w:hAnsi="Times New Roman"/>
                <w:bCs/>
                <w:color w:val="000000"/>
                <w:lang w:val="lt-LT"/>
              </w:rPr>
              <w:t xml:space="preserve">Lietuvos Respublikos </w:t>
            </w:r>
          </w:p>
          <w:p w:rsidR="0077703C" w:rsidRPr="00673A1A" w:rsidRDefault="0077703C" w:rsidP="00E405E5">
            <w:pPr>
              <w:widowControl w:val="0"/>
              <w:autoSpaceDE w:val="0"/>
              <w:spacing w:after="0" w:line="240" w:lineRule="auto"/>
              <w:rPr>
                <w:rFonts w:ascii="Times New Roman" w:eastAsia="Yu Mincho" w:hAnsi="Times New Roman"/>
                <w:bCs/>
                <w:color w:val="000000"/>
                <w:lang w:val="lt-LT"/>
              </w:rPr>
            </w:pPr>
            <w:r w:rsidRPr="00673A1A">
              <w:rPr>
                <w:rFonts w:ascii="Times New Roman" w:eastAsia="Yu Mincho" w:hAnsi="Times New Roman"/>
                <w:bCs/>
                <w:color w:val="000000"/>
                <w:lang w:val="lt-LT"/>
              </w:rPr>
              <w:t xml:space="preserve">užsienio reikalų ministerijos vardu </w:t>
            </w:r>
          </w:p>
          <w:p w:rsidR="0077703C" w:rsidRPr="00673A1A" w:rsidRDefault="0077703C" w:rsidP="00E405E5">
            <w:pPr>
              <w:widowControl w:val="0"/>
              <w:autoSpaceDE w:val="0"/>
              <w:spacing w:after="0" w:line="240" w:lineRule="auto"/>
              <w:ind w:right="2"/>
              <w:rPr>
                <w:rFonts w:ascii="Times New Roman" w:eastAsia="Yu Mincho" w:hAnsi="Times New Roman"/>
                <w:bCs/>
                <w:color w:val="000000"/>
                <w:lang w:val="lt-LT"/>
              </w:rPr>
            </w:pPr>
          </w:p>
          <w:p w:rsidR="0077703C" w:rsidRPr="00673A1A" w:rsidRDefault="0077703C" w:rsidP="00E405E5">
            <w:pPr>
              <w:widowControl w:val="0"/>
              <w:autoSpaceDE w:val="0"/>
              <w:spacing w:after="0" w:line="240" w:lineRule="auto"/>
              <w:ind w:right="2"/>
              <w:rPr>
                <w:rFonts w:ascii="Times New Roman" w:eastAsia="Yu Mincho" w:hAnsi="Times New Roman"/>
                <w:bCs/>
                <w:color w:val="000000"/>
                <w:lang w:val="lt-LT"/>
              </w:rPr>
            </w:pPr>
          </w:p>
          <w:p w:rsidR="0077703C" w:rsidRPr="00673A1A" w:rsidRDefault="0077703C" w:rsidP="00E405E5">
            <w:pPr>
              <w:widowControl w:val="0"/>
              <w:autoSpaceDE w:val="0"/>
              <w:spacing w:after="0" w:line="240" w:lineRule="auto"/>
              <w:ind w:right="2"/>
              <w:rPr>
                <w:rFonts w:ascii="Times New Roman" w:eastAsia="Yu Mincho" w:hAnsi="Times New Roman"/>
                <w:bCs/>
                <w:color w:val="000000"/>
                <w:lang w:val="lt-LT"/>
              </w:rPr>
            </w:pPr>
          </w:p>
          <w:p w:rsidR="0077703C" w:rsidRPr="00673A1A" w:rsidRDefault="0077703C" w:rsidP="00E405E5">
            <w:pPr>
              <w:widowControl w:val="0"/>
              <w:autoSpaceDE w:val="0"/>
              <w:spacing w:after="0" w:line="240" w:lineRule="auto"/>
              <w:ind w:right="2"/>
              <w:rPr>
                <w:rFonts w:ascii="Times New Roman" w:eastAsia="Yu Mincho" w:hAnsi="Times New Roman"/>
                <w:bCs/>
                <w:color w:val="000000"/>
                <w:lang w:val="lt-LT" w:eastAsia="lt-LT"/>
              </w:rPr>
            </w:pPr>
            <w:r w:rsidRPr="00673A1A">
              <w:rPr>
                <w:rFonts w:ascii="Times New Roman" w:eastAsia="Yu Mincho" w:hAnsi="Times New Roman"/>
                <w:bCs/>
                <w:color w:val="000000"/>
                <w:lang w:val="lt-LT" w:eastAsia="lt-LT"/>
              </w:rPr>
              <w:t>_________________________</w:t>
            </w:r>
          </w:p>
        </w:tc>
        <w:tc>
          <w:tcPr>
            <w:tcW w:w="3260" w:type="dxa"/>
            <w:tcMar>
              <w:top w:w="0" w:type="dxa"/>
              <w:left w:w="108" w:type="dxa"/>
              <w:bottom w:w="0" w:type="dxa"/>
              <w:right w:w="108" w:type="dxa"/>
            </w:tcMar>
          </w:tcPr>
          <w:p w:rsidR="0077703C" w:rsidRPr="00673A1A" w:rsidRDefault="0077703C" w:rsidP="00E405E5">
            <w:pPr>
              <w:widowControl w:val="0"/>
              <w:autoSpaceDE w:val="0"/>
              <w:spacing w:after="0" w:line="240" w:lineRule="auto"/>
              <w:rPr>
                <w:rFonts w:ascii="Times New Roman" w:eastAsia="Yu Mincho" w:hAnsi="Times New Roman"/>
                <w:bCs/>
                <w:color w:val="000000"/>
                <w:lang w:val="lt-LT"/>
              </w:rPr>
            </w:pPr>
            <w:r w:rsidRPr="00673A1A">
              <w:rPr>
                <w:rFonts w:ascii="Times New Roman" w:eastAsia="Yu Mincho" w:hAnsi="Times New Roman"/>
                <w:bCs/>
                <w:color w:val="000000"/>
                <w:lang w:val="lt-LT"/>
              </w:rPr>
              <w:t>Žitomiro miesto savivaldybės administracijos vardu</w:t>
            </w:r>
          </w:p>
          <w:p w:rsidR="0077703C" w:rsidRPr="00673A1A" w:rsidRDefault="0077703C" w:rsidP="00E405E5">
            <w:pPr>
              <w:widowControl w:val="0"/>
              <w:autoSpaceDE w:val="0"/>
              <w:spacing w:after="0" w:line="240" w:lineRule="auto"/>
              <w:ind w:right="2"/>
              <w:rPr>
                <w:rFonts w:ascii="Times New Roman" w:eastAsia="Yu Mincho" w:hAnsi="Times New Roman"/>
                <w:bCs/>
                <w:color w:val="000000"/>
                <w:lang w:val="lt-LT"/>
              </w:rPr>
            </w:pPr>
          </w:p>
          <w:p w:rsidR="0077703C" w:rsidRPr="00673A1A" w:rsidRDefault="0077703C" w:rsidP="00E405E5">
            <w:pPr>
              <w:widowControl w:val="0"/>
              <w:autoSpaceDE w:val="0"/>
              <w:spacing w:after="0" w:line="240" w:lineRule="auto"/>
              <w:ind w:right="2"/>
              <w:rPr>
                <w:rFonts w:ascii="Times New Roman" w:eastAsia="Yu Mincho" w:hAnsi="Times New Roman"/>
                <w:bCs/>
                <w:color w:val="000000"/>
                <w:lang w:val="lt-LT"/>
              </w:rPr>
            </w:pPr>
          </w:p>
          <w:p w:rsidR="0077703C" w:rsidRPr="00673A1A" w:rsidRDefault="0077703C" w:rsidP="00E405E5">
            <w:pPr>
              <w:widowControl w:val="0"/>
              <w:autoSpaceDE w:val="0"/>
              <w:spacing w:after="0" w:line="240" w:lineRule="auto"/>
              <w:ind w:right="2"/>
              <w:rPr>
                <w:rFonts w:ascii="Times New Roman" w:eastAsia="Yu Mincho" w:hAnsi="Times New Roman"/>
                <w:bCs/>
                <w:color w:val="000000"/>
                <w:lang w:val="lt-LT"/>
              </w:rPr>
            </w:pPr>
          </w:p>
          <w:p w:rsidR="0077703C" w:rsidRPr="00673A1A" w:rsidRDefault="0077703C" w:rsidP="00E405E5">
            <w:pPr>
              <w:widowControl w:val="0"/>
              <w:autoSpaceDE w:val="0"/>
              <w:spacing w:after="0" w:line="240" w:lineRule="auto"/>
              <w:ind w:right="2"/>
              <w:rPr>
                <w:rFonts w:ascii="Times New Roman" w:eastAsia="Yu Mincho" w:hAnsi="Times New Roman"/>
                <w:bCs/>
                <w:color w:val="000000"/>
                <w:lang w:val="lt-LT"/>
              </w:rPr>
            </w:pPr>
          </w:p>
          <w:p w:rsidR="0077703C" w:rsidRPr="00673A1A" w:rsidRDefault="0077703C" w:rsidP="00E405E5">
            <w:pPr>
              <w:widowControl w:val="0"/>
              <w:autoSpaceDE w:val="0"/>
              <w:spacing w:after="0" w:line="240" w:lineRule="auto"/>
              <w:ind w:right="2"/>
              <w:rPr>
                <w:rFonts w:ascii="Times New Roman" w:eastAsia="Yu Mincho" w:hAnsi="Times New Roman"/>
                <w:bCs/>
                <w:color w:val="000000"/>
                <w:lang w:val="lt-LT"/>
              </w:rPr>
            </w:pPr>
            <w:r w:rsidRPr="00673A1A">
              <w:rPr>
                <w:rFonts w:ascii="Times New Roman" w:eastAsia="Yu Mincho" w:hAnsi="Times New Roman"/>
                <w:bCs/>
                <w:color w:val="000000"/>
                <w:lang w:val="lt-LT"/>
              </w:rPr>
              <w:t>_________________________</w:t>
            </w:r>
          </w:p>
        </w:tc>
        <w:tc>
          <w:tcPr>
            <w:tcW w:w="3117" w:type="dxa"/>
            <w:tcBorders>
              <w:bottom w:val="single" w:sz="4" w:space="0" w:color="auto"/>
            </w:tcBorders>
          </w:tcPr>
          <w:p w:rsidR="0077703C" w:rsidRPr="00673A1A" w:rsidRDefault="0077703C" w:rsidP="00E405E5">
            <w:pPr>
              <w:widowControl w:val="0"/>
              <w:autoSpaceDE w:val="0"/>
              <w:spacing w:after="0" w:line="240" w:lineRule="auto"/>
              <w:rPr>
                <w:rFonts w:ascii="Times New Roman" w:eastAsia="Yu Mincho" w:hAnsi="Times New Roman"/>
                <w:bCs/>
                <w:color w:val="000000"/>
                <w:lang w:val="lt-LT"/>
              </w:rPr>
            </w:pPr>
            <w:r w:rsidRPr="00673A1A">
              <w:rPr>
                <w:rFonts w:ascii="Times New Roman" w:eastAsia="Yu Mincho" w:hAnsi="Times New Roman"/>
                <w:bCs/>
                <w:color w:val="000000"/>
                <w:lang w:val="lt-LT"/>
              </w:rPr>
              <w:t xml:space="preserve">Ukrainos valstybinės infrastruktūros atkūrimo ir plėtros agentūros vardu </w:t>
            </w:r>
          </w:p>
          <w:p w:rsidR="0077703C" w:rsidRPr="00673A1A" w:rsidRDefault="0077703C" w:rsidP="00E405E5">
            <w:pPr>
              <w:widowControl w:val="0"/>
              <w:autoSpaceDE w:val="0"/>
              <w:spacing w:after="0" w:line="240" w:lineRule="auto"/>
              <w:rPr>
                <w:rFonts w:ascii="Times New Roman" w:eastAsia="Yu Mincho" w:hAnsi="Times New Roman"/>
                <w:bCs/>
                <w:color w:val="000000"/>
                <w:lang w:val="lt-LT"/>
              </w:rPr>
            </w:pPr>
          </w:p>
          <w:p w:rsidR="0077703C" w:rsidRPr="00673A1A" w:rsidRDefault="0077703C" w:rsidP="00E405E5">
            <w:pPr>
              <w:widowControl w:val="0"/>
              <w:autoSpaceDE w:val="0"/>
              <w:spacing w:after="0" w:line="240" w:lineRule="auto"/>
              <w:rPr>
                <w:rFonts w:ascii="Times New Roman" w:eastAsia="Yu Mincho" w:hAnsi="Times New Roman"/>
                <w:bCs/>
                <w:color w:val="000000"/>
                <w:lang w:val="lt-LT"/>
              </w:rPr>
            </w:pPr>
          </w:p>
          <w:p w:rsidR="0077703C" w:rsidRPr="00673A1A" w:rsidRDefault="0077703C" w:rsidP="00E405E5">
            <w:pPr>
              <w:widowControl w:val="0"/>
              <w:autoSpaceDE w:val="0"/>
              <w:spacing w:after="0" w:line="240" w:lineRule="auto"/>
              <w:rPr>
                <w:rFonts w:ascii="Times New Roman" w:eastAsia="Yu Mincho" w:hAnsi="Times New Roman"/>
                <w:bCs/>
                <w:color w:val="000000"/>
                <w:lang w:val="lt-LT"/>
              </w:rPr>
            </w:pPr>
          </w:p>
          <w:p w:rsidR="0077703C" w:rsidRPr="00673A1A" w:rsidRDefault="0077703C" w:rsidP="00E405E5">
            <w:pPr>
              <w:widowControl w:val="0"/>
              <w:autoSpaceDE w:val="0"/>
              <w:spacing w:after="0" w:line="240" w:lineRule="auto"/>
              <w:rPr>
                <w:rFonts w:ascii="Times New Roman" w:eastAsia="Yu Mincho" w:hAnsi="Times New Roman"/>
                <w:bCs/>
                <w:color w:val="000000"/>
                <w:lang w:val="lt-LT"/>
              </w:rPr>
            </w:pPr>
          </w:p>
        </w:tc>
      </w:tr>
    </w:tbl>
    <w:p w:rsidR="0077703C" w:rsidRPr="00673A1A" w:rsidRDefault="0077703C">
      <w:pPr>
        <w:rPr>
          <w:rFonts w:ascii="Times New Roman" w:hAnsi="Times New Roman"/>
          <w:bCs/>
          <w:lang w:val="lt-LT"/>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09"/>
        <w:gridCol w:w="3209"/>
        <w:gridCol w:w="3210"/>
      </w:tblGrid>
      <w:tr w:rsidR="00FE314D" w:rsidRPr="005125AC" w:rsidTr="00FE314D">
        <w:tc>
          <w:tcPr>
            <w:tcW w:w="3209" w:type="dxa"/>
            <w:tcBorders>
              <w:bottom w:val="single" w:sz="4" w:space="0" w:color="auto"/>
            </w:tcBorders>
          </w:tcPr>
          <w:p w:rsidR="00FE314D" w:rsidRPr="00673A1A" w:rsidRDefault="00FE314D" w:rsidP="00FE314D">
            <w:pPr>
              <w:pStyle w:val="af3"/>
              <w:rPr>
                <w:bCs/>
              </w:rPr>
            </w:pPr>
            <w:r w:rsidRPr="00673A1A">
              <w:rPr>
                <w:bCs/>
              </w:rPr>
              <w:t xml:space="preserve">Від імені Міністерства закордонних справ </w:t>
            </w:r>
          </w:p>
          <w:p w:rsidR="00FE314D" w:rsidRPr="00673A1A" w:rsidRDefault="00FE314D" w:rsidP="00FE314D">
            <w:pPr>
              <w:rPr>
                <w:rFonts w:ascii="Times New Roman" w:hAnsi="Times New Roman"/>
                <w:bCs/>
                <w:lang w:val="lt-LT"/>
              </w:rPr>
            </w:pPr>
            <w:r w:rsidRPr="00673A1A">
              <w:rPr>
                <w:rFonts w:ascii="Times New Roman" w:hAnsi="Times New Roman"/>
                <w:bCs/>
                <w:lang w:val="lt-LT"/>
              </w:rPr>
              <w:t>Республіки Литва</w:t>
            </w:r>
          </w:p>
          <w:p w:rsidR="00FE314D" w:rsidRPr="00673A1A" w:rsidRDefault="00FE314D" w:rsidP="00FE314D">
            <w:pPr>
              <w:rPr>
                <w:rFonts w:ascii="Times New Roman" w:hAnsi="Times New Roman"/>
                <w:bCs/>
                <w:lang w:val="lt-LT"/>
              </w:rPr>
            </w:pPr>
          </w:p>
          <w:p w:rsidR="00FE314D" w:rsidRPr="00673A1A" w:rsidRDefault="00FE314D" w:rsidP="00FE314D">
            <w:pPr>
              <w:rPr>
                <w:rFonts w:ascii="Times New Roman" w:hAnsi="Times New Roman"/>
                <w:bCs/>
                <w:lang w:val="lt-LT"/>
              </w:rPr>
            </w:pPr>
          </w:p>
          <w:p w:rsidR="00FE314D" w:rsidRPr="00673A1A" w:rsidRDefault="00FE314D">
            <w:pPr>
              <w:rPr>
                <w:rFonts w:ascii="Times New Roman" w:hAnsi="Times New Roman"/>
                <w:bCs/>
                <w:lang w:val="lt-LT"/>
              </w:rPr>
            </w:pPr>
          </w:p>
        </w:tc>
        <w:tc>
          <w:tcPr>
            <w:tcW w:w="3209" w:type="dxa"/>
            <w:tcBorders>
              <w:bottom w:val="single" w:sz="4" w:space="0" w:color="auto"/>
            </w:tcBorders>
          </w:tcPr>
          <w:p w:rsidR="00FE314D" w:rsidRDefault="00FE314D" w:rsidP="00FE314D">
            <w:pPr>
              <w:rPr>
                <w:rFonts w:ascii="Times New Roman" w:hAnsi="Times New Roman"/>
                <w:bCs/>
                <w:lang w:val="uk-UA"/>
              </w:rPr>
            </w:pPr>
            <w:r w:rsidRPr="00673A1A">
              <w:rPr>
                <w:rFonts w:ascii="Times New Roman" w:hAnsi="Times New Roman"/>
                <w:bCs/>
                <w:lang w:val="lt-LT"/>
              </w:rPr>
              <w:t xml:space="preserve">Від імені </w:t>
            </w:r>
            <w:r w:rsidR="005125AC">
              <w:rPr>
                <w:rFonts w:ascii="Times New Roman" w:hAnsi="Times New Roman"/>
                <w:bCs/>
                <w:lang w:val="uk-UA"/>
              </w:rPr>
              <w:t>Житомирської міської ради</w:t>
            </w:r>
          </w:p>
          <w:p w:rsidR="005125AC" w:rsidRDefault="005125AC" w:rsidP="00FE314D">
            <w:pPr>
              <w:rPr>
                <w:rFonts w:ascii="Times New Roman" w:hAnsi="Times New Roman"/>
                <w:bCs/>
                <w:lang w:val="uk-UA"/>
              </w:rPr>
            </w:pPr>
          </w:p>
          <w:p w:rsidR="005125AC" w:rsidRDefault="005125AC" w:rsidP="00FE314D">
            <w:pPr>
              <w:rPr>
                <w:rFonts w:ascii="Times New Roman" w:hAnsi="Times New Roman"/>
                <w:bCs/>
                <w:lang w:val="uk-UA"/>
              </w:rPr>
            </w:pPr>
          </w:p>
          <w:p w:rsidR="005125AC" w:rsidRPr="005125AC" w:rsidRDefault="005125AC" w:rsidP="00FE314D">
            <w:pPr>
              <w:rPr>
                <w:rFonts w:ascii="Times New Roman" w:hAnsi="Times New Roman"/>
                <w:bCs/>
                <w:sz w:val="36"/>
                <w:lang w:val="uk-UA"/>
              </w:rPr>
            </w:pPr>
          </w:p>
          <w:p w:rsidR="00FE314D" w:rsidRPr="00673A1A" w:rsidRDefault="00FE314D" w:rsidP="00582910">
            <w:pPr>
              <w:rPr>
                <w:rFonts w:ascii="Times New Roman" w:hAnsi="Times New Roman"/>
                <w:bCs/>
                <w:lang w:val="lt-LT"/>
              </w:rPr>
            </w:pPr>
          </w:p>
        </w:tc>
        <w:tc>
          <w:tcPr>
            <w:tcW w:w="3210" w:type="dxa"/>
            <w:tcBorders>
              <w:bottom w:val="single" w:sz="4" w:space="0" w:color="auto"/>
            </w:tcBorders>
          </w:tcPr>
          <w:p w:rsidR="00FE314D" w:rsidRDefault="005125AC" w:rsidP="00FE314D">
            <w:pPr>
              <w:spacing w:after="160"/>
              <w:rPr>
                <w:rFonts w:ascii="Times New Roman" w:hAnsi="Times New Roman"/>
                <w:bCs/>
                <w:lang w:val="uk-UA"/>
              </w:rPr>
            </w:pPr>
            <w:r>
              <w:rPr>
                <w:rFonts w:ascii="Times New Roman" w:hAnsi="Times New Roman"/>
                <w:bCs/>
                <w:lang w:val="lt-LT"/>
              </w:rPr>
              <w:t xml:space="preserve">Від імені </w:t>
            </w:r>
            <w:r>
              <w:rPr>
                <w:rFonts w:ascii="Times New Roman" w:hAnsi="Times New Roman"/>
                <w:bCs/>
                <w:lang w:val="uk-UA"/>
              </w:rPr>
              <w:t>Державного а</w:t>
            </w:r>
            <w:r>
              <w:rPr>
                <w:rFonts w:ascii="Times New Roman" w:hAnsi="Times New Roman"/>
                <w:bCs/>
                <w:lang w:val="lt-LT"/>
              </w:rPr>
              <w:t xml:space="preserve">гентства </w:t>
            </w:r>
            <w:r w:rsidR="00FE314D" w:rsidRPr="00673A1A">
              <w:rPr>
                <w:rFonts w:ascii="Times New Roman" w:hAnsi="Times New Roman"/>
                <w:bCs/>
                <w:lang w:val="lt-LT"/>
              </w:rPr>
              <w:t>відновлення та розвитку інфраструктури України</w:t>
            </w:r>
          </w:p>
          <w:p w:rsidR="005125AC" w:rsidRDefault="005125AC">
            <w:pPr>
              <w:rPr>
                <w:rFonts w:ascii="Times New Roman" w:hAnsi="Times New Roman"/>
                <w:bCs/>
                <w:lang w:val="uk-UA"/>
              </w:rPr>
            </w:pPr>
          </w:p>
          <w:p w:rsidR="00FE314D" w:rsidRPr="005125AC" w:rsidRDefault="00FE314D">
            <w:pPr>
              <w:rPr>
                <w:rFonts w:ascii="Times New Roman" w:hAnsi="Times New Roman"/>
                <w:bCs/>
                <w:lang w:val="uk-UA"/>
              </w:rPr>
            </w:pPr>
          </w:p>
        </w:tc>
      </w:tr>
    </w:tbl>
    <w:p w:rsidR="00E75F83" w:rsidRDefault="00E75F83">
      <w:pPr>
        <w:rPr>
          <w:rFonts w:ascii="Times New Roman" w:hAnsi="Times New Roman"/>
          <w:lang w:val="lt-LT"/>
        </w:rPr>
      </w:pPr>
    </w:p>
    <w:p w:rsidR="00E75F83" w:rsidRDefault="00E75F83">
      <w:pPr>
        <w:rPr>
          <w:rFonts w:ascii="Times New Roman" w:hAnsi="Times New Roman"/>
          <w:lang w:val="lt-LT"/>
        </w:rPr>
      </w:pPr>
    </w:p>
    <w:p w:rsidR="00E75F83" w:rsidRDefault="00E75F83">
      <w:pPr>
        <w:rPr>
          <w:rFonts w:ascii="Times New Roman" w:hAnsi="Times New Roman"/>
          <w:lang w:val="lt-LT"/>
        </w:rPr>
      </w:pPr>
    </w:p>
    <w:p w:rsidR="00AC6C2C" w:rsidRPr="00FA3EE2" w:rsidRDefault="00AC6C2C">
      <w:pPr>
        <w:rPr>
          <w:rFonts w:ascii="Times New Roman" w:hAnsi="Times New Roman"/>
          <w:lang w:val="lt-LT"/>
        </w:rPr>
      </w:pPr>
    </w:p>
    <w:sectPr w:rsidR="00AC6C2C" w:rsidRPr="00FA3EE2" w:rsidSect="000A40BC">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Yu Mincho">
    <w:charset w:val="80"/>
    <w:family w:val="roman"/>
    <w:pitch w:val="variable"/>
    <w:sig w:usb0="800002E7" w:usb1="2AC7FCFF" w:usb2="00000012" w:usb3="00000000" w:csb0="0002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grida BAČIULIENĖ">
    <w15:presenceInfo w15:providerId="AD" w15:userId="S::Ingrida.Baciuliene@urm.lt::6d389565-03ab-4d01-8166-77b2d09639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compat/>
  <w:rsids>
    <w:rsidRoot w:val="00131115"/>
    <w:rsid w:val="00046C7B"/>
    <w:rsid w:val="00051398"/>
    <w:rsid w:val="00054B5D"/>
    <w:rsid w:val="000836F1"/>
    <w:rsid w:val="00084B59"/>
    <w:rsid w:val="000933ED"/>
    <w:rsid w:val="000A40BC"/>
    <w:rsid w:val="000B58A9"/>
    <w:rsid w:val="000C79CC"/>
    <w:rsid w:val="00125481"/>
    <w:rsid w:val="00131115"/>
    <w:rsid w:val="00153435"/>
    <w:rsid w:val="0019136D"/>
    <w:rsid w:val="001D33A8"/>
    <w:rsid w:val="001F337C"/>
    <w:rsid w:val="00266D08"/>
    <w:rsid w:val="00292B19"/>
    <w:rsid w:val="002B00F8"/>
    <w:rsid w:val="002F4412"/>
    <w:rsid w:val="00316363"/>
    <w:rsid w:val="003559F5"/>
    <w:rsid w:val="003F573F"/>
    <w:rsid w:val="003F5DAA"/>
    <w:rsid w:val="00450E26"/>
    <w:rsid w:val="00467B77"/>
    <w:rsid w:val="00480F71"/>
    <w:rsid w:val="004822B4"/>
    <w:rsid w:val="005125AC"/>
    <w:rsid w:val="00554FCC"/>
    <w:rsid w:val="00563BA6"/>
    <w:rsid w:val="00576AC0"/>
    <w:rsid w:val="00582910"/>
    <w:rsid w:val="005D3482"/>
    <w:rsid w:val="005F15E4"/>
    <w:rsid w:val="0060675F"/>
    <w:rsid w:val="00614599"/>
    <w:rsid w:val="00673A1A"/>
    <w:rsid w:val="006C38F9"/>
    <w:rsid w:val="006D7D84"/>
    <w:rsid w:val="006F145E"/>
    <w:rsid w:val="00735948"/>
    <w:rsid w:val="0077703C"/>
    <w:rsid w:val="00777159"/>
    <w:rsid w:val="007A19B2"/>
    <w:rsid w:val="007C1DF4"/>
    <w:rsid w:val="007C54C9"/>
    <w:rsid w:val="00804548"/>
    <w:rsid w:val="008478CA"/>
    <w:rsid w:val="00853E1A"/>
    <w:rsid w:val="008577B1"/>
    <w:rsid w:val="0088250B"/>
    <w:rsid w:val="00882E8E"/>
    <w:rsid w:val="00893CD1"/>
    <w:rsid w:val="008C5E11"/>
    <w:rsid w:val="009A43DB"/>
    <w:rsid w:val="009D7BF8"/>
    <w:rsid w:val="00A410B5"/>
    <w:rsid w:val="00A46200"/>
    <w:rsid w:val="00A736DB"/>
    <w:rsid w:val="00AC6C2C"/>
    <w:rsid w:val="00B11147"/>
    <w:rsid w:val="00B4655A"/>
    <w:rsid w:val="00B70ABD"/>
    <w:rsid w:val="00B80145"/>
    <w:rsid w:val="00BF2AD3"/>
    <w:rsid w:val="00C23A8C"/>
    <w:rsid w:val="00C9035A"/>
    <w:rsid w:val="00CA4D1D"/>
    <w:rsid w:val="00D23424"/>
    <w:rsid w:val="00D24239"/>
    <w:rsid w:val="00D66FAF"/>
    <w:rsid w:val="00D91306"/>
    <w:rsid w:val="00E032AC"/>
    <w:rsid w:val="00E24B40"/>
    <w:rsid w:val="00E671FB"/>
    <w:rsid w:val="00E75F83"/>
    <w:rsid w:val="00E85C4B"/>
    <w:rsid w:val="00E877BA"/>
    <w:rsid w:val="00E90832"/>
    <w:rsid w:val="00EB5DE0"/>
    <w:rsid w:val="00EB7A5C"/>
    <w:rsid w:val="00EC3316"/>
    <w:rsid w:val="00ED6E3F"/>
    <w:rsid w:val="00EE2313"/>
    <w:rsid w:val="00EE6781"/>
    <w:rsid w:val="00F01585"/>
    <w:rsid w:val="00F15057"/>
    <w:rsid w:val="00F33BCD"/>
    <w:rsid w:val="00F46D68"/>
    <w:rsid w:val="00F80569"/>
    <w:rsid w:val="00FA3EE2"/>
    <w:rsid w:val="00FB55AE"/>
    <w:rsid w:val="00FD40D2"/>
    <w:rsid w:val="00FE314D"/>
    <w:rsid w:val="00FF4A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lt-LT"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115"/>
    <w:pPr>
      <w:suppressAutoHyphens/>
      <w:autoSpaceDN w:val="0"/>
      <w:spacing w:line="276" w:lineRule="auto"/>
    </w:pPr>
    <w:rPr>
      <w:rFonts w:ascii="Aptos" w:eastAsia="Times New Roman" w:hAnsi="Aptos" w:cs="Times New Roman"/>
      <w:kern w:val="3"/>
      <w:lang w:val="en-GB" w:eastAsia="ja-JP"/>
    </w:rPr>
  </w:style>
  <w:style w:type="paragraph" w:styleId="1">
    <w:name w:val="heading 1"/>
    <w:basedOn w:val="a"/>
    <w:next w:val="a"/>
    <w:link w:val="10"/>
    <w:uiPriority w:val="9"/>
    <w:qFormat/>
    <w:rsid w:val="001311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311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3111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3111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3111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3111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3111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3111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3111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111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3111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3111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3111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3111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3111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31115"/>
    <w:rPr>
      <w:rFonts w:eastAsiaTheme="majorEastAsia" w:cstheme="majorBidi"/>
      <w:color w:val="595959" w:themeColor="text1" w:themeTint="A6"/>
    </w:rPr>
  </w:style>
  <w:style w:type="character" w:customStyle="1" w:styleId="80">
    <w:name w:val="Заголовок 8 Знак"/>
    <w:basedOn w:val="a0"/>
    <w:link w:val="8"/>
    <w:uiPriority w:val="9"/>
    <w:semiHidden/>
    <w:rsid w:val="0013111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31115"/>
    <w:rPr>
      <w:rFonts w:eastAsiaTheme="majorEastAsia" w:cstheme="majorBidi"/>
      <w:color w:val="272727" w:themeColor="text1" w:themeTint="D8"/>
    </w:rPr>
  </w:style>
  <w:style w:type="paragraph" w:styleId="a3">
    <w:name w:val="Title"/>
    <w:basedOn w:val="a"/>
    <w:next w:val="a"/>
    <w:link w:val="a4"/>
    <w:uiPriority w:val="10"/>
    <w:qFormat/>
    <w:rsid w:val="001311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13111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3111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3111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31115"/>
    <w:pPr>
      <w:spacing w:before="160"/>
      <w:jc w:val="center"/>
    </w:pPr>
    <w:rPr>
      <w:i/>
      <w:iCs/>
      <w:color w:val="404040" w:themeColor="text1" w:themeTint="BF"/>
    </w:rPr>
  </w:style>
  <w:style w:type="character" w:customStyle="1" w:styleId="22">
    <w:name w:val="Цитата 2 Знак"/>
    <w:basedOn w:val="a0"/>
    <w:link w:val="21"/>
    <w:uiPriority w:val="29"/>
    <w:rsid w:val="00131115"/>
    <w:rPr>
      <w:i/>
      <w:iCs/>
      <w:color w:val="404040" w:themeColor="text1" w:themeTint="BF"/>
    </w:rPr>
  </w:style>
  <w:style w:type="paragraph" w:styleId="a7">
    <w:name w:val="List Paragraph"/>
    <w:basedOn w:val="a"/>
    <w:uiPriority w:val="34"/>
    <w:qFormat/>
    <w:rsid w:val="00131115"/>
    <w:pPr>
      <w:ind w:left="720"/>
      <w:contextualSpacing/>
    </w:pPr>
  </w:style>
  <w:style w:type="character" w:styleId="a8">
    <w:name w:val="Intense Emphasis"/>
    <w:basedOn w:val="a0"/>
    <w:uiPriority w:val="21"/>
    <w:qFormat/>
    <w:rsid w:val="00131115"/>
    <w:rPr>
      <w:i/>
      <w:iCs/>
      <w:color w:val="0F4761" w:themeColor="accent1" w:themeShade="BF"/>
    </w:rPr>
  </w:style>
  <w:style w:type="paragraph" w:styleId="a9">
    <w:name w:val="Intense Quote"/>
    <w:basedOn w:val="a"/>
    <w:next w:val="a"/>
    <w:link w:val="aa"/>
    <w:uiPriority w:val="30"/>
    <w:qFormat/>
    <w:rsid w:val="001311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31115"/>
    <w:rPr>
      <w:i/>
      <w:iCs/>
      <w:color w:val="0F4761" w:themeColor="accent1" w:themeShade="BF"/>
    </w:rPr>
  </w:style>
  <w:style w:type="character" w:styleId="ab">
    <w:name w:val="Intense Reference"/>
    <w:basedOn w:val="a0"/>
    <w:uiPriority w:val="32"/>
    <w:qFormat/>
    <w:rsid w:val="00131115"/>
    <w:rPr>
      <w:b/>
      <w:bCs/>
      <w:smallCaps/>
      <w:color w:val="0F4761" w:themeColor="accent1" w:themeShade="BF"/>
      <w:spacing w:val="5"/>
    </w:rPr>
  </w:style>
  <w:style w:type="table" w:styleId="ac">
    <w:name w:val="Table Grid"/>
    <w:basedOn w:val="a1"/>
    <w:uiPriority w:val="39"/>
    <w:rsid w:val="001311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131115"/>
    <w:rPr>
      <w:sz w:val="16"/>
      <w:szCs w:val="16"/>
    </w:rPr>
  </w:style>
  <w:style w:type="paragraph" w:styleId="ae">
    <w:name w:val="annotation text"/>
    <w:basedOn w:val="a"/>
    <w:link w:val="af"/>
    <w:uiPriority w:val="99"/>
    <w:unhideWhenUsed/>
    <w:rsid w:val="00131115"/>
    <w:pPr>
      <w:spacing w:line="240" w:lineRule="auto"/>
    </w:pPr>
    <w:rPr>
      <w:sz w:val="20"/>
      <w:szCs w:val="20"/>
    </w:rPr>
  </w:style>
  <w:style w:type="character" w:customStyle="1" w:styleId="af">
    <w:name w:val="Текст примечания Знак"/>
    <w:basedOn w:val="a0"/>
    <w:link w:val="ae"/>
    <w:uiPriority w:val="99"/>
    <w:rsid w:val="00131115"/>
    <w:rPr>
      <w:rFonts w:ascii="Aptos" w:eastAsia="Times New Roman" w:hAnsi="Aptos" w:cs="Times New Roman"/>
      <w:kern w:val="3"/>
      <w:sz w:val="20"/>
      <w:szCs w:val="20"/>
      <w:lang w:val="en-GB" w:eastAsia="ja-JP"/>
    </w:rPr>
  </w:style>
  <w:style w:type="character" w:styleId="af0">
    <w:name w:val="Hyperlink"/>
    <w:basedOn w:val="a0"/>
    <w:uiPriority w:val="99"/>
    <w:unhideWhenUsed/>
    <w:rsid w:val="00FA3EE2"/>
    <w:rPr>
      <w:color w:val="467886" w:themeColor="hyperlink"/>
      <w:u w:val="single"/>
    </w:rPr>
  </w:style>
  <w:style w:type="character" w:customStyle="1" w:styleId="UnresolvedMention">
    <w:name w:val="Unresolved Mention"/>
    <w:basedOn w:val="a0"/>
    <w:uiPriority w:val="99"/>
    <w:semiHidden/>
    <w:unhideWhenUsed/>
    <w:rsid w:val="00FA3EE2"/>
    <w:rPr>
      <w:color w:val="605E5C"/>
      <w:shd w:val="clear" w:color="auto" w:fill="E1DFDD"/>
    </w:rPr>
  </w:style>
  <w:style w:type="paragraph" w:styleId="af1">
    <w:name w:val="annotation subject"/>
    <w:basedOn w:val="ae"/>
    <w:next w:val="ae"/>
    <w:link w:val="af2"/>
    <w:uiPriority w:val="99"/>
    <w:semiHidden/>
    <w:unhideWhenUsed/>
    <w:rsid w:val="00292B19"/>
    <w:rPr>
      <w:b/>
      <w:bCs/>
    </w:rPr>
  </w:style>
  <w:style w:type="character" w:customStyle="1" w:styleId="af2">
    <w:name w:val="Тема примечания Знак"/>
    <w:basedOn w:val="af"/>
    <w:link w:val="af1"/>
    <w:uiPriority w:val="99"/>
    <w:semiHidden/>
    <w:rsid w:val="00292B19"/>
    <w:rPr>
      <w:rFonts w:ascii="Aptos" w:eastAsia="Times New Roman" w:hAnsi="Aptos" w:cs="Times New Roman"/>
      <w:b/>
      <w:bCs/>
      <w:kern w:val="3"/>
      <w:sz w:val="20"/>
      <w:szCs w:val="20"/>
      <w:lang w:val="en-GB" w:eastAsia="ja-JP"/>
    </w:rPr>
  </w:style>
  <w:style w:type="paragraph" w:styleId="af3">
    <w:name w:val="Normal (Web)"/>
    <w:basedOn w:val="a"/>
    <w:uiPriority w:val="99"/>
    <w:unhideWhenUsed/>
    <w:rsid w:val="00C9035A"/>
    <w:pPr>
      <w:suppressAutoHyphens w:val="0"/>
      <w:autoSpaceDN/>
      <w:spacing w:before="100" w:beforeAutospacing="1" w:after="100" w:afterAutospacing="1" w:line="240" w:lineRule="auto"/>
    </w:pPr>
    <w:rPr>
      <w:rFonts w:ascii="Times New Roman" w:hAnsi="Times New Roman"/>
      <w:kern w:val="0"/>
      <w:lang w:val="lt-LT" w:eastAsia="lt-LT"/>
    </w:rPr>
  </w:style>
  <w:style w:type="paragraph" w:styleId="af4">
    <w:name w:val="Revision"/>
    <w:hidden/>
    <w:uiPriority w:val="99"/>
    <w:semiHidden/>
    <w:rsid w:val="008577B1"/>
    <w:pPr>
      <w:spacing w:after="0" w:line="240" w:lineRule="auto"/>
    </w:pPr>
    <w:rPr>
      <w:rFonts w:ascii="Aptos" w:eastAsia="Times New Roman" w:hAnsi="Aptos" w:cs="Times New Roman"/>
      <w:kern w:val="3"/>
      <w:lang w:val="en-GB" w:eastAsia="ja-JP"/>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1701</Words>
  <Characters>9697</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Aurima Lasickienė</dc:creator>
  <cp:lastModifiedBy>User</cp:lastModifiedBy>
  <cp:revision>3</cp:revision>
  <cp:lastPrinted>2025-09-12T10:30:00Z</cp:lastPrinted>
  <dcterms:created xsi:type="dcterms:W3CDTF">2025-09-12T10:41:00Z</dcterms:created>
  <dcterms:modified xsi:type="dcterms:W3CDTF">2025-09-15T12:17:00Z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9478052a-da04-4be2-8d2e-1fda6de627e2</vt:lpwstr>
  </property>
</Properties>
</file>